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3F4" w:rsidRDefault="000C5A5D" w:rsidP="0011798E">
      <w:pPr>
        <w:autoSpaceDE w:val="0"/>
        <w:autoSpaceDN w:val="0"/>
        <w:adjustRightInd w:val="0"/>
        <w:jc w:val="center"/>
      </w:pPr>
      <w:bookmarkStart w:id="0" w:name="_GoBack"/>
      <w:bookmarkEnd w:id="0"/>
      <w:r>
        <w:rPr>
          <w:noProof/>
          <w:lang w:val="ru-RU"/>
        </w:rPr>
        <w:drawing>
          <wp:inline distT="0" distB="0" distL="0" distR="0">
            <wp:extent cx="43815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657225"/>
                    </a:xfrm>
                    <a:prstGeom prst="rect">
                      <a:avLst/>
                    </a:prstGeom>
                    <a:noFill/>
                    <a:ln>
                      <a:noFill/>
                    </a:ln>
                  </pic:spPr>
                </pic:pic>
              </a:graphicData>
            </a:graphic>
          </wp:inline>
        </w:drawing>
      </w:r>
    </w:p>
    <w:p w:rsidR="002A23F4" w:rsidRDefault="000C5A5D" w:rsidP="008A656E">
      <w:pPr>
        <w:jc w:val="center"/>
        <w:rPr>
          <w:b/>
          <w:bCs/>
          <w:sz w:val="36"/>
          <w:szCs w:val="36"/>
        </w:rPr>
      </w:pPr>
      <w:r>
        <w:rPr>
          <w:noProof/>
          <w:lang w:val="ru-RU"/>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2197100" cy="483870"/>
                <wp:effectExtent l="0" t="254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3F4" w:rsidRDefault="002A23F4" w:rsidP="00037D4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2A23F4" w:rsidRDefault="002A23F4" w:rsidP="00037D4F"/>
                  </w:txbxContent>
                </v:textbox>
              </v:shape>
            </w:pict>
          </mc:Fallback>
        </mc:AlternateContent>
      </w:r>
      <w:r w:rsidR="002A23F4">
        <w:rPr>
          <w:b/>
          <w:bCs/>
          <w:sz w:val="36"/>
          <w:szCs w:val="36"/>
        </w:rPr>
        <w:t>У К Р А Ї Н А</w:t>
      </w:r>
    </w:p>
    <w:p w:rsidR="002A23F4" w:rsidRDefault="002A23F4" w:rsidP="008A656E">
      <w:pPr>
        <w:jc w:val="center"/>
        <w:rPr>
          <w:b/>
          <w:bCs/>
          <w:sz w:val="36"/>
          <w:szCs w:val="36"/>
        </w:rPr>
      </w:pPr>
      <w:r>
        <w:rPr>
          <w:b/>
          <w:bCs/>
          <w:sz w:val="36"/>
          <w:szCs w:val="36"/>
        </w:rPr>
        <w:t>Чернівецька  міська рада</w:t>
      </w:r>
    </w:p>
    <w:p w:rsidR="002A23F4" w:rsidRDefault="002A23F4" w:rsidP="008A656E">
      <w:pPr>
        <w:pStyle w:val="2"/>
        <w:rPr>
          <w:sz w:val="32"/>
          <w:szCs w:val="32"/>
        </w:rPr>
      </w:pPr>
      <w:r w:rsidRPr="00802A44">
        <w:rPr>
          <w:sz w:val="32"/>
          <w:szCs w:val="32"/>
        </w:rPr>
        <w:t>66</w:t>
      </w:r>
      <w:r w:rsidRPr="00390939">
        <w:rPr>
          <w:color w:val="008000"/>
          <w:sz w:val="32"/>
          <w:szCs w:val="32"/>
        </w:rPr>
        <w:t xml:space="preserve"> </w:t>
      </w:r>
      <w:r>
        <w:rPr>
          <w:sz w:val="32"/>
          <w:szCs w:val="32"/>
        </w:rPr>
        <w:t xml:space="preserve">сесія </w:t>
      </w:r>
      <w:r>
        <w:rPr>
          <w:sz w:val="32"/>
          <w:szCs w:val="32"/>
          <w:lang w:val="en-US"/>
        </w:rPr>
        <w:t>V</w:t>
      </w:r>
      <w:r>
        <w:rPr>
          <w:sz w:val="32"/>
          <w:szCs w:val="32"/>
        </w:rPr>
        <w:t>ІІ скликання</w:t>
      </w:r>
    </w:p>
    <w:p w:rsidR="002A23F4" w:rsidRDefault="002A23F4" w:rsidP="008A656E">
      <w:pPr>
        <w:pStyle w:val="3"/>
        <w:ind w:firstLine="0"/>
        <w:jc w:val="center"/>
        <w:rPr>
          <w:sz w:val="36"/>
          <w:szCs w:val="36"/>
        </w:rPr>
      </w:pPr>
      <w:r>
        <w:rPr>
          <w:sz w:val="36"/>
          <w:szCs w:val="36"/>
        </w:rPr>
        <w:t>Р  І  Ш  Е  Н  Н  Я</w:t>
      </w:r>
    </w:p>
    <w:p w:rsidR="002A23F4" w:rsidRDefault="002A23F4" w:rsidP="008A656E"/>
    <w:p w:rsidR="002A23F4" w:rsidRDefault="002A23F4" w:rsidP="00037D4F">
      <w:pPr>
        <w:rPr>
          <w:sz w:val="28"/>
          <w:szCs w:val="28"/>
        </w:rPr>
      </w:pPr>
      <w:r>
        <w:rPr>
          <w:sz w:val="28"/>
          <w:szCs w:val="28"/>
        </w:rPr>
        <w:t xml:space="preserve">___________2018  №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м. Чернівці</w:t>
      </w:r>
    </w:p>
    <w:p w:rsidR="002A23F4" w:rsidRDefault="002A23F4" w:rsidP="00037D4F">
      <w:pPr>
        <w:rPr>
          <w:sz w:val="28"/>
          <w:szCs w:val="28"/>
        </w:rPr>
      </w:pPr>
    </w:p>
    <w:p w:rsidR="002A23F4" w:rsidRDefault="002A23F4" w:rsidP="00E21793">
      <w:pPr>
        <w:jc w:val="center"/>
        <w:rPr>
          <w:b/>
          <w:bCs/>
          <w:sz w:val="28"/>
          <w:szCs w:val="28"/>
        </w:rPr>
      </w:pPr>
      <w:r w:rsidRPr="00FA4A43">
        <w:rPr>
          <w:b/>
          <w:bCs/>
          <w:spacing w:val="-6"/>
          <w:sz w:val="28"/>
          <w:szCs w:val="28"/>
        </w:rPr>
        <w:t xml:space="preserve">Про </w:t>
      </w:r>
      <w:r>
        <w:rPr>
          <w:b/>
          <w:bCs/>
          <w:spacing w:val="-6"/>
          <w:sz w:val="28"/>
          <w:szCs w:val="28"/>
        </w:rPr>
        <w:t xml:space="preserve">внесення змін </w:t>
      </w:r>
      <w:r w:rsidRPr="00D61F15">
        <w:rPr>
          <w:b/>
          <w:bCs/>
          <w:spacing w:val="-6"/>
          <w:sz w:val="28"/>
          <w:szCs w:val="28"/>
        </w:rPr>
        <w:t>та доповнень</w:t>
      </w:r>
      <w:r>
        <w:rPr>
          <w:b/>
          <w:bCs/>
          <w:spacing w:val="-6"/>
          <w:sz w:val="28"/>
          <w:szCs w:val="28"/>
        </w:rPr>
        <w:t xml:space="preserve"> до рішення міської ради </w:t>
      </w:r>
      <w:r>
        <w:rPr>
          <w:b/>
          <w:bCs/>
          <w:spacing w:val="-6"/>
          <w:sz w:val="28"/>
          <w:szCs w:val="28"/>
          <w:lang w:val="en-US"/>
        </w:rPr>
        <w:t>VII</w:t>
      </w:r>
      <w:r w:rsidRPr="00225F35">
        <w:rPr>
          <w:b/>
          <w:bCs/>
          <w:spacing w:val="-6"/>
          <w:sz w:val="28"/>
          <w:szCs w:val="28"/>
        </w:rPr>
        <w:t xml:space="preserve"> </w:t>
      </w:r>
      <w:r>
        <w:rPr>
          <w:b/>
          <w:bCs/>
          <w:spacing w:val="-6"/>
          <w:sz w:val="28"/>
          <w:szCs w:val="28"/>
        </w:rPr>
        <w:t>скликання від 04.10.2017р. № 902 «Про надання дозволу міському комунальному підприємству «Чернівцітеплокомуненерго» на укладання договору про реструктуризацію заборгованості за спожитий природний газ між МКП «Чернівцітеплокомуненерго» та ПАТ «</w:t>
      </w:r>
      <w:r w:rsidRPr="008E683A">
        <w:rPr>
          <w:b/>
          <w:bCs/>
          <w:spacing w:val="-6"/>
          <w:sz w:val="28"/>
          <w:szCs w:val="28"/>
        </w:rPr>
        <w:t xml:space="preserve">Національна акціонерна компанія </w:t>
      </w:r>
      <w:r>
        <w:rPr>
          <w:b/>
          <w:bCs/>
          <w:spacing w:val="-6"/>
          <w:sz w:val="28"/>
          <w:szCs w:val="28"/>
        </w:rPr>
        <w:t>«Нафтогаз України»</w:t>
      </w:r>
    </w:p>
    <w:p w:rsidR="002A23F4" w:rsidRDefault="002A23F4" w:rsidP="00E21793">
      <w:pPr>
        <w:jc w:val="both"/>
        <w:rPr>
          <w:b/>
          <w:bCs/>
          <w:sz w:val="28"/>
          <w:szCs w:val="28"/>
        </w:rPr>
      </w:pPr>
    </w:p>
    <w:p w:rsidR="002A23F4" w:rsidRDefault="002A23F4" w:rsidP="00E21793">
      <w:pPr>
        <w:ind w:firstLine="708"/>
        <w:jc w:val="both"/>
        <w:rPr>
          <w:b/>
          <w:bCs/>
          <w:sz w:val="28"/>
          <w:szCs w:val="28"/>
        </w:rPr>
      </w:pPr>
      <w:r>
        <w:rPr>
          <w:sz w:val="28"/>
          <w:szCs w:val="28"/>
        </w:rPr>
        <w:t>Відповідно</w:t>
      </w:r>
      <w:r w:rsidRPr="00D61F15">
        <w:rPr>
          <w:sz w:val="28"/>
          <w:szCs w:val="28"/>
        </w:rPr>
        <w:t xml:space="preserve"> до</w:t>
      </w:r>
      <w:r>
        <w:rPr>
          <w:sz w:val="28"/>
          <w:szCs w:val="28"/>
        </w:rPr>
        <w:t xml:space="preserve"> Законів України “Про місцеве самоврядування в Україні», «</w:t>
      </w:r>
      <w:r w:rsidRPr="008E683A">
        <w:rPr>
          <w:sz w:val="28"/>
          <w:szCs w:val="28"/>
        </w:rPr>
        <w:t>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w:t>
      </w:r>
      <w:r>
        <w:rPr>
          <w:sz w:val="28"/>
          <w:szCs w:val="28"/>
        </w:rPr>
        <w:t>,</w:t>
      </w:r>
      <w:r w:rsidRPr="002D07AD">
        <w:rPr>
          <w:sz w:val="28"/>
          <w:szCs w:val="28"/>
        </w:rPr>
        <w:t xml:space="preserve"> </w:t>
      </w:r>
      <w:r>
        <w:rPr>
          <w:sz w:val="28"/>
          <w:szCs w:val="28"/>
        </w:rPr>
        <w:t>враховуючи</w:t>
      </w:r>
      <w:r w:rsidRPr="00037D4F">
        <w:rPr>
          <w:sz w:val="28"/>
          <w:szCs w:val="28"/>
        </w:rPr>
        <w:t xml:space="preserve"> </w:t>
      </w:r>
      <w:r>
        <w:rPr>
          <w:sz w:val="28"/>
          <w:szCs w:val="28"/>
        </w:rPr>
        <w:t>пропозиції департаменту житлово-комунального господарства міської ради, Чернівецька міська рада</w:t>
      </w:r>
    </w:p>
    <w:p w:rsidR="002A23F4" w:rsidRPr="004E7E5D" w:rsidRDefault="002A23F4" w:rsidP="00E732AC">
      <w:pPr>
        <w:pStyle w:val="a5"/>
        <w:ind w:firstLine="0"/>
        <w:rPr>
          <w:b/>
          <w:bCs/>
          <w:sz w:val="28"/>
          <w:szCs w:val="28"/>
        </w:rPr>
      </w:pPr>
    </w:p>
    <w:p w:rsidR="002A23F4" w:rsidRPr="004E7E5D" w:rsidRDefault="002A23F4" w:rsidP="00E732AC">
      <w:pPr>
        <w:pStyle w:val="a5"/>
        <w:ind w:firstLine="0"/>
        <w:jc w:val="center"/>
        <w:rPr>
          <w:b/>
          <w:bCs/>
          <w:sz w:val="28"/>
          <w:szCs w:val="28"/>
        </w:rPr>
      </w:pPr>
      <w:r w:rsidRPr="004E7E5D">
        <w:rPr>
          <w:b/>
          <w:bCs/>
          <w:sz w:val="28"/>
          <w:szCs w:val="28"/>
        </w:rPr>
        <w:t>В И Р І Ш И Л А:</w:t>
      </w:r>
    </w:p>
    <w:p w:rsidR="002A23F4" w:rsidRDefault="002A23F4" w:rsidP="00E732AC">
      <w:pPr>
        <w:tabs>
          <w:tab w:val="left" w:pos="851"/>
        </w:tabs>
        <w:jc w:val="both"/>
        <w:rPr>
          <w:b/>
          <w:bCs/>
          <w:sz w:val="20"/>
          <w:szCs w:val="20"/>
        </w:rPr>
      </w:pPr>
    </w:p>
    <w:p w:rsidR="002A23F4" w:rsidRPr="00180F9E" w:rsidRDefault="002A23F4" w:rsidP="004E7E5D">
      <w:pPr>
        <w:ind w:firstLine="540"/>
        <w:jc w:val="both"/>
        <w:rPr>
          <w:color w:val="000000"/>
          <w:spacing w:val="-6"/>
          <w:sz w:val="28"/>
          <w:szCs w:val="28"/>
        </w:rPr>
      </w:pPr>
      <w:r w:rsidRPr="00180F9E">
        <w:rPr>
          <w:b/>
          <w:bCs/>
          <w:color w:val="000000"/>
          <w:sz w:val="28"/>
          <w:szCs w:val="28"/>
        </w:rPr>
        <w:t>1.</w:t>
      </w:r>
      <w:r w:rsidRPr="00180F9E">
        <w:rPr>
          <w:color w:val="000000"/>
          <w:sz w:val="28"/>
          <w:szCs w:val="28"/>
        </w:rPr>
        <w:t xml:space="preserve"> Внести зміни та доповнення </w:t>
      </w:r>
      <w:r w:rsidRPr="00180F9E">
        <w:rPr>
          <w:color w:val="000000"/>
          <w:spacing w:val="-6"/>
          <w:sz w:val="28"/>
          <w:szCs w:val="28"/>
        </w:rPr>
        <w:t xml:space="preserve">до рішення міської ради </w:t>
      </w:r>
      <w:r w:rsidRPr="00ED0FBD">
        <w:rPr>
          <w:bCs/>
          <w:color w:val="000000"/>
          <w:spacing w:val="-6"/>
          <w:sz w:val="28"/>
          <w:szCs w:val="28"/>
          <w:lang w:val="en-US"/>
        </w:rPr>
        <w:t>VII</w:t>
      </w:r>
      <w:r w:rsidRPr="00ED0FBD">
        <w:rPr>
          <w:bCs/>
          <w:color w:val="000000"/>
          <w:spacing w:val="-6"/>
          <w:sz w:val="28"/>
          <w:szCs w:val="28"/>
          <w:lang w:val="ru-RU"/>
        </w:rPr>
        <w:t xml:space="preserve"> </w:t>
      </w:r>
      <w:r w:rsidRPr="00ED0FBD">
        <w:rPr>
          <w:bCs/>
          <w:color w:val="000000"/>
          <w:spacing w:val="-6"/>
          <w:sz w:val="28"/>
          <w:szCs w:val="28"/>
        </w:rPr>
        <w:t>скликання</w:t>
      </w:r>
      <w:r w:rsidRPr="00180F9E">
        <w:rPr>
          <w:b/>
          <w:bCs/>
          <w:color w:val="000000"/>
          <w:spacing w:val="-6"/>
          <w:sz w:val="28"/>
          <w:szCs w:val="28"/>
        </w:rPr>
        <w:t xml:space="preserve"> </w:t>
      </w:r>
      <w:r w:rsidRPr="00180F9E">
        <w:rPr>
          <w:color w:val="000000"/>
          <w:spacing w:val="-6"/>
          <w:sz w:val="28"/>
          <w:szCs w:val="28"/>
        </w:rPr>
        <w:t>від 04.10.2017р. № 902 «Про надання дозволу міському комунальному підприємству «Чернівцітеплокомуненерго» на укладання договору про реструктуризацію заборгованості за спожитий природний газ між МКП «Чернівцітеплокомуненерго» та ПАТ «Національна акціонерна компанія «Нафтогаз України», а саме:</w:t>
      </w:r>
    </w:p>
    <w:p w:rsidR="002A23F4" w:rsidRPr="00180F9E" w:rsidRDefault="002A23F4" w:rsidP="007D6991">
      <w:pPr>
        <w:ind w:firstLine="708"/>
        <w:jc w:val="both"/>
        <w:rPr>
          <w:color w:val="000000"/>
          <w:sz w:val="28"/>
          <w:szCs w:val="28"/>
        </w:rPr>
      </w:pPr>
      <w:r w:rsidRPr="00180F9E">
        <w:rPr>
          <w:b/>
          <w:bCs/>
          <w:color w:val="000000"/>
          <w:sz w:val="28"/>
          <w:szCs w:val="28"/>
        </w:rPr>
        <w:t>1.1.</w:t>
      </w:r>
      <w:r w:rsidRPr="00180F9E">
        <w:rPr>
          <w:color w:val="000000"/>
          <w:sz w:val="28"/>
          <w:szCs w:val="28"/>
        </w:rPr>
        <w:t xml:space="preserve"> Пункт 5 рішення доповнити підпунктом</w:t>
      </w:r>
      <w:r w:rsidRPr="00180F9E">
        <w:rPr>
          <w:b/>
          <w:bCs/>
          <w:color w:val="000000"/>
          <w:spacing w:val="-6"/>
          <w:sz w:val="28"/>
          <w:szCs w:val="28"/>
        </w:rPr>
        <w:t xml:space="preserve"> </w:t>
      </w:r>
      <w:r w:rsidRPr="00180F9E">
        <w:rPr>
          <w:color w:val="000000"/>
          <w:sz w:val="28"/>
          <w:szCs w:val="28"/>
        </w:rPr>
        <w:t xml:space="preserve"> 5.3 такого змісту</w:t>
      </w:r>
    </w:p>
    <w:p w:rsidR="002A23F4" w:rsidRPr="00180F9E" w:rsidRDefault="002A23F4" w:rsidP="00476C75">
      <w:pPr>
        <w:ind w:firstLine="708"/>
        <w:jc w:val="both"/>
        <w:rPr>
          <w:color w:val="000000"/>
          <w:sz w:val="28"/>
          <w:szCs w:val="28"/>
        </w:rPr>
      </w:pPr>
      <w:r w:rsidRPr="00180F9E">
        <w:rPr>
          <w:color w:val="000000"/>
          <w:sz w:val="28"/>
          <w:szCs w:val="28"/>
        </w:rPr>
        <w:t>«</w:t>
      </w:r>
      <w:r w:rsidRPr="00180F9E">
        <w:rPr>
          <w:b/>
          <w:bCs/>
          <w:color w:val="000000"/>
          <w:sz w:val="28"/>
          <w:szCs w:val="28"/>
        </w:rPr>
        <w:t xml:space="preserve">5.3. Секретаря Чернівецької міської  ради  Продана Василя Сафроновича підписати від імені Чернівецької міської ради Договір про надання місцевої гарантії між НАК «Нафтогаз України», Чернівецькою міською радою та </w:t>
      </w:r>
      <w:r w:rsidRPr="00180F9E">
        <w:rPr>
          <w:b/>
          <w:bCs/>
          <w:color w:val="000000"/>
          <w:spacing w:val="-6"/>
          <w:sz w:val="28"/>
          <w:szCs w:val="28"/>
        </w:rPr>
        <w:t>МКП «Чернівцітеплокомуненерго» в редакції, що додається</w:t>
      </w:r>
      <w:r w:rsidRPr="00180F9E">
        <w:rPr>
          <w:b/>
          <w:bCs/>
          <w:color w:val="000000"/>
          <w:sz w:val="28"/>
          <w:szCs w:val="28"/>
        </w:rPr>
        <w:t>»</w:t>
      </w:r>
      <w:r w:rsidRPr="00180F9E">
        <w:rPr>
          <w:color w:val="000000"/>
          <w:sz w:val="28"/>
          <w:szCs w:val="28"/>
        </w:rPr>
        <w:t>.</w:t>
      </w:r>
    </w:p>
    <w:p w:rsidR="002A23F4" w:rsidRPr="00180F9E" w:rsidRDefault="002A23F4" w:rsidP="00476C75">
      <w:pPr>
        <w:ind w:firstLine="708"/>
        <w:jc w:val="both"/>
        <w:rPr>
          <w:color w:val="000000"/>
          <w:sz w:val="28"/>
          <w:szCs w:val="28"/>
        </w:rPr>
      </w:pPr>
      <w:r w:rsidRPr="005B04AC">
        <w:rPr>
          <w:b/>
          <w:color w:val="000000"/>
          <w:sz w:val="28"/>
          <w:szCs w:val="28"/>
        </w:rPr>
        <w:t>1.2.</w:t>
      </w:r>
      <w:r w:rsidRPr="00180F9E">
        <w:rPr>
          <w:color w:val="000000"/>
          <w:sz w:val="28"/>
          <w:szCs w:val="28"/>
        </w:rPr>
        <w:t xml:space="preserve"> Доповнити рішення пунктами  6 та 7 такого змісту </w:t>
      </w:r>
    </w:p>
    <w:p w:rsidR="002A23F4" w:rsidRPr="00180F9E" w:rsidRDefault="002A23F4" w:rsidP="00476C75">
      <w:pPr>
        <w:ind w:firstLine="708"/>
        <w:jc w:val="both"/>
        <w:rPr>
          <w:b/>
          <w:color w:val="000000"/>
          <w:sz w:val="28"/>
          <w:szCs w:val="28"/>
        </w:rPr>
      </w:pPr>
      <w:r w:rsidRPr="00180F9E">
        <w:rPr>
          <w:b/>
          <w:color w:val="000000"/>
          <w:sz w:val="28"/>
          <w:szCs w:val="28"/>
        </w:rPr>
        <w:t>«6. Установити, що відповідальність гаранта перед кредитором обмежується сумою заборгованості. Надання майнового або іншого забезпечення виконання зобов’язань за надання місцевої гарантії не здійснюється.</w:t>
      </w:r>
    </w:p>
    <w:p w:rsidR="002A23F4" w:rsidRDefault="002A23F4" w:rsidP="00476C75">
      <w:pPr>
        <w:ind w:firstLine="708"/>
        <w:jc w:val="both"/>
        <w:rPr>
          <w:b/>
          <w:color w:val="000000"/>
          <w:sz w:val="28"/>
          <w:szCs w:val="28"/>
        </w:rPr>
      </w:pPr>
      <w:r w:rsidRPr="00180F9E">
        <w:rPr>
          <w:b/>
          <w:color w:val="000000"/>
          <w:sz w:val="28"/>
          <w:szCs w:val="28"/>
        </w:rPr>
        <w:t xml:space="preserve">7. </w:t>
      </w:r>
      <w:r>
        <w:rPr>
          <w:b/>
          <w:color w:val="000000"/>
          <w:sz w:val="28"/>
          <w:szCs w:val="28"/>
        </w:rPr>
        <w:t>Установити, що у  випадку неможливості виконання умов Договорів реструктуризації заборгованості  МКП «Чернівцітеплокомуненерго», Чернівецька міська рада (гарант) забезпечує виконання зобов’язань підприємства</w:t>
      </w:r>
      <w:r w:rsidRPr="00180F9E">
        <w:rPr>
          <w:b/>
          <w:color w:val="000000"/>
          <w:sz w:val="28"/>
          <w:szCs w:val="28"/>
        </w:rPr>
        <w:t>»</w:t>
      </w:r>
      <w:r>
        <w:rPr>
          <w:b/>
          <w:color w:val="000000"/>
          <w:sz w:val="28"/>
          <w:szCs w:val="28"/>
        </w:rPr>
        <w:t>.</w:t>
      </w:r>
    </w:p>
    <w:p w:rsidR="002A23F4" w:rsidRPr="005B04AC" w:rsidRDefault="002A23F4" w:rsidP="00476C75">
      <w:pPr>
        <w:ind w:firstLine="708"/>
        <w:jc w:val="both"/>
        <w:rPr>
          <w:color w:val="000000"/>
          <w:sz w:val="28"/>
          <w:szCs w:val="28"/>
        </w:rPr>
      </w:pPr>
      <w:r w:rsidRPr="005B04AC">
        <w:rPr>
          <w:b/>
          <w:color w:val="000000"/>
          <w:sz w:val="28"/>
          <w:szCs w:val="28"/>
        </w:rPr>
        <w:t>1.3.</w:t>
      </w:r>
      <w:r w:rsidRPr="005B04AC">
        <w:rPr>
          <w:color w:val="000000"/>
          <w:sz w:val="28"/>
          <w:szCs w:val="28"/>
        </w:rPr>
        <w:t xml:space="preserve"> </w:t>
      </w:r>
      <w:r>
        <w:rPr>
          <w:color w:val="000000"/>
          <w:sz w:val="28"/>
          <w:szCs w:val="28"/>
        </w:rPr>
        <w:t>Пункти 6, 7, 8 рішення вважати пунктами 8,9,10.</w:t>
      </w:r>
    </w:p>
    <w:p w:rsidR="002A23F4" w:rsidRPr="00E72ED6" w:rsidRDefault="002A23F4" w:rsidP="00CB3585">
      <w:pPr>
        <w:pStyle w:val="21"/>
        <w:tabs>
          <w:tab w:val="left" w:pos="0"/>
        </w:tabs>
        <w:spacing w:after="0" w:line="240" w:lineRule="auto"/>
        <w:jc w:val="both"/>
        <w:rPr>
          <w:sz w:val="20"/>
          <w:szCs w:val="20"/>
        </w:rPr>
      </w:pPr>
    </w:p>
    <w:p w:rsidR="002A23F4" w:rsidRDefault="002A23F4" w:rsidP="00CB3585">
      <w:pPr>
        <w:spacing w:after="120"/>
        <w:ind w:firstLine="709"/>
        <w:jc w:val="both"/>
        <w:rPr>
          <w:sz w:val="28"/>
          <w:szCs w:val="28"/>
        </w:rPr>
      </w:pPr>
      <w:r>
        <w:rPr>
          <w:b/>
          <w:bCs/>
          <w:sz w:val="28"/>
          <w:szCs w:val="28"/>
        </w:rPr>
        <w:lastRenderedPageBreak/>
        <w:t>2</w:t>
      </w:r>
      <w:r w:rsidRPr="00F41B40">
        <w:rPr>
          <w:b/>
          <w:bCs/>
          <w:sz w:val="28"/>
          <w:szCs w:val="28"/>
        </w:rPr>
        <w:t>.</w:t>
      </w:r>
      <w:r>
        <w:rPr>
          <w:b/>
          <w:bCs/>
          <w:sz w:val="28"/>
          <w:szCs w:val="28"/>
        </w:rPr>
        <w:t xml:space="preserve"> </w:t>
      </w:r>
      <w:r w:rsidRPr="00F41B40">
        <w:rPr>
          <w:sz w:val="28"/>
          <w:szCs w:val="28"/>
        </w:rPr>
        <w:t>Рішення підлягає оприлюдненню на офіційному веб-порталі Чернівецької міської ради.</w:t>
      </w:r>
    </w:p>
    <w:p w:rsidR="002A23F4" w:rsidRDefault="002A23F4" w:rsidP="00CB3585">
      <w:pPr>
        <w:spacing w:after="120"/>
        <w:ind w:firstLine="709"/>
        <w:jc w:val="both"/>
        <w:rPr>
          <w:sz w:val="28"/>
          <w:szCs w:val="28"/>
        </w:rPr>
      </w:pPr>
      <w:r>
        <w:rPr>
          <w:b/>
          <w:bCs/>
          <w:sz w:val="28"/>
          <w:szCs w:val="28"/>
        </w:rPr>
        <w:t>3</w:t>
      </w:r>
      <w:r w:rsidRPr="00F926D0">
        <w:rPr>
          <w:b/>
          <w:bCs/>
          <w:sz w:val="28"/>
          <w:szCs w:val="28"/>
        </w:rPr>
        <w:t>.</w:t>
      </w:r>
      <w:r>
        <w:rPr>
          <w:sz w:val="28"/>
          <w:szCs w:val="28"/>
        </w:rPr>
        <w:t xml:space="preserve"> </w:t>
      </w:r>
      <w:r w:rsidRPr="00F926D0">
        <w:rPr>
          <w:sz w:val="28"/>
          <w:szCs w:val="28"/>
        </w:rPr>
        <w:t xml:space="preserve">Організацію виконання цього рішення покласти на </w:t>
      </w:r>
      <w:r>
        <w:rPr>
          <w:sz w:val="28"/>
          <w:szCs w:val="28"/>
        </w:rPr>
        <w:t>заступника міського голови з питань діяльності виконавчих органів міської ради  Середюка В.Б., директорів</w:t>
      </w:r>
      <w:r w:rsidRPr="00F926D0">
        <w:rPr>
          <w:sz w:val="28"/>
          <w:szCs w:val="28"/>
        </w:rPr>
        <w:t xml:space="preserve"> департаменту житлово-комунального господарства міської ради</w:t>
      </w:r>
      <w:r>
        <w:rPr>
          <w:sz w:val="28"/>
          <w:szCs w:val="28"/>
        </w:rPr>
        <w:t xml:space="preserve"> та МКП «Чернівцітеплокомуненерго».</w:t>
      </w:r>
    </w:p>
    <w:p w:rsidR="002A23F4" w:rsidRPr="000038E5" w:rsidRDefault="002A23F4" w:rsidP="00CB3585">
      <w:pPr>
        <w:spacing w:after="120"/>
        <w:ind w:firstLine="709"/>
        <w:jc w:val="both"/>
        <w:rPr>
          <w:sz w:val="28"/>
          <w:szCs w:val="28"/>
        </w:rPr>
      </w:pPr>
      <w:r>
        <w:rPr>
          <w:b/>
          <w:bCs/>
          <w:sz w:val="28"/>
          <w:szCs w:val="28"/>
        </w:rPr>
        <w:t>4</w:t>
      </w:r>
      <w:r w:rsidRPr="00F70F60">
        <w:rPr>
          <w:b/>
          <w:bCs/>
          <w:sz w:val="28"/>
          <w:szCs w:val="28"/>
        </w:rPr>
        <w:t>.</w:t>
      </w:r>
      <w:r>
        <w:rPr>
          <w:sz w:val="28"/>
          <w:szCs w:val="28"/>
        </w:rPr>
        <w:t xml:space="preserve"> </w:t>
      </w:r>
      <w:r w:rsidRPr="000038E5">
        <w:rPr>
          <w:sz w:val="28"/>
          <w:szCs w:val="28"/>
        </w:rPr>
        <w:t xml:space="preserve">Контроль за виконанням рішення покласти на постійну комісію міської ради з питань </w:t>
      </w:r>
      <w:r w:rsidRPr="000038E5">
        <w:rPr>
          <w:color w:val="000000"/>
          <w:sz w:val="28"/>
          <w:szCs w:val="28"/>
        </w:rPr>
        <w:t>житлово-комунального господарства та охорони навколишнього середовища.</w:t>
      </w:r>
    </w:p>
    <w:p w:rsidR="002A23F4" w:rsidRPr="0044768D" w:rsidRDefault="002A23F4" w:rsidP="00CB3585">
      <w:pPr>
        <w:jc w:val="both"/>
        <w:rPr>
          <w:b/>
          <w:bCs/>
          <w:sz w:val="28"/>
          <w:szCs w:val="28"/>
        </w:rPr>
      </w:pPr>
    </w:p>
    <w:p w:rsidR="002A23F4" w:rsidRDefault="002A23F4" w:rsidP="00037D4F">
      <w:pPr>
        <w:jc w:val="both"/>
        <w:rPr>
          <w:sz w:val="28"/>
          <w:szCs w:val="28"/>
        </w:rPr>
      </w:pPr>
    </w:p>
    <w:p w:rsidR="002A23F4" w:rsidRDefault="002A23F4" w:rsidP="00476C75">
      <w:pPr>
        <w:widowControl w:val="0"/>
        <w:tabs>
          <w:tab w:val="left" w:pos="7200"/>
        </w:tabs>
        <w:autoSpaceDE w:val="0"/>
        <w:autoSpaceDN w:val="0"/>
        <w:adjustRightInd w:val="0"/>
        <w:ind w:left="708" w:hanging="708"/>
        <w:rPr>
          <w:b/>
          <w:bCs/>
          <w:sz w:val="29"/>
          <w:szCs w:val="29"/>
        </w:rPr>
      </w:pPr>
      <w:r>
        <w:rPr>
          <w:b/>
          <w:bCs/>
          <w:sz w:val="29"/>
          <w:szCs w:val="29"/>
        </w:rPr>
        <w:t>Секретар Чернівецької  міської ради                                        В.Продан</w:t>
      </w:r>
    </w:p>
    <w:p w:rsidR="00E23DD1" w:rsidRDefault="00E23DD1" w:rsidP="00E23DD1">
      <w:pPr>
        <w:pStyle w:val="af0"/>
        <w:widowControl w:val="0"/>
        <w:rPr>
          <w:rFonts w:cs="Calibri"/>
          <w:lang w:val="uk-UA"/>
        </w:rPr>
      </w:pPr>
      <w:r>
        <w:br w:type="page"/>
      </w:r>
      <w:r>
        <w:rPr>
          <w:rFonts w:cs="Calibri"/>
          <w:lang w:val="uk-UA"/>
        </w:rPr>
        <w:lastRenderedPageBreak/>
        <w:t xml:space="preserve">                                          Додаток</w:t>
      </w:r>
    </w:p>
    <w:p w:rsidR="00E23DD1" w:rsidRDefault="00E23DD1" w:rsidP="00E23DD1">
      <w:pPr>
        <w:pStyle w:val="af0"/>
        <w:widowControl w:val="0"/>
        <w:rPr>
          <w:rFonts w:cs="Calibri"/>
          <w:lang w:val="uk-UA"/>
        </w:rPr>
      </w:pPr>
      <w:r>
        <w:rPr>
          <w:rFonts w:cs="Calibri"/>
          <w:lang w:val="uk-UA"/>
        </w:rPr>
        <w:t xml:space="preserve">                                                                       до рішення міської ради </w:t>
      </w:r>
    </w:p>
    <w:p w:rsidR="00E23DD1" w:rsidRDefault="00E23DD1" w:rsidP="00E23DD1">
      <w:pPr>
        <w:pStyle w:val="af0"/>
        <w:widowControl w:val="0"/>
        <w:rPr>
          <w:rFonts w:cs="Calibri"/>
          <w:lang w:val="uk-UA"/>
        </w:rPr>
      </w:pPr>
      <w:r>
        <w:rPr>
          <w:rFonts w:cs="Calibri"/>
          <w:lang w:val="uk-UA"/>
        </w:rPr>
        <w:t xml:space="preserve">                                                     </w:t>
      </w:r>
      <w:r>
        <w:rPr>
          <w:rFonts w:cs="Calibri"/>
          <w:lang w:val="en-US"/>
        </w:rPr>
        <w:t>VII</w:t>
      </w:r>
      <w:r w:rsidRPr="00E23DD1">
        <w:rPr>
          <w:rFonts w:cs="Calibri"/>
        </w:rPr>
        <w:t xml:space="preserve"> </w:t>
      </w:r>
      <w:r>
        <w:rPr>
          <w:rFonts w:cs="Calibri"/>
          <w:lang w:val="uk-UA"/>
        </w:rPr>
        <w:t>скликання</w:t>
      </w:r>
    </w:p>
    <w:p w:rsidR="00E23DD1" w:rsidRDefault="00E23DD1" w:rsidP="00E23DD1">
      <w:pPr>
        <w:pStyle w:val="af0"/>
        <w:widowControl w:val="0"/>
        <w:rPr>
          <w:rFonts w:cs="Calibri"/>
          <w:lang w:val="uk-UA"/>
        </w:rPr>
      </w:pPr>
      <w:r>
        <w:rPr>
          <w:rFonts w:cs="Calibri"/>
          <w:lang w:val="uk-UA"/>
        </w:rPr>
        <w:t xml:space="preserve">                                                                          ________2018 №_________</w:t>
      </w:r>
    </w:p>
    <w:p w:rsidR="00E23DD1" w:rsidRDefault="00E23DD1" w:rsidP="00E23DD1">
      <w:pPr>
        <w:pStyle w:val="af0"/>
        <w:widowControl w:val="0"/>
        <w:rPr>
          <w:rFonts w:cs="Calibri"/>
          <w:sz w:val="22"/>
          <w:szCs w:val="22"/>
          <w:lang w:val="uk-UA"/>
        </w:rPr>
      </w:pPr>
    </w:p>
    <w:p w:rsidR="00E23DD1" w:rsidRDefault="00E23DD1" w:rsidP="00E23DD1">
      <w:pPr>
        <w:keepNext/>
        <w:widowControl w:val="0"/>
        <w:tabs>
          <w:tab w:val="left" w:pos="3105"/>
          <w:tab w:val="center" w:pos="5032"/>
        </w:tabs>
        <w:jc w:val="center"/>
        <w:outlineLvl w:val="0"/>
        <w:rPr>
          <w:b/>
          <w:bCs/>
          <w:sz w:val="28"/>
          <w:szCs w:val="28"/>
        </w:rPr>
      </w:pPr>
      <w:r>
        <w:rPr>
          <w:b/>
          <w:bCs/>
          <w:sz w:val="28"/>
          <w:szCs w:val="28"/>
        </w:rPr>
        <w:t>ДОГОВІР</w:t>
      </w:r>
    </w:p>
    <w:p w:rsidR="00E23DD1" w:rsidRDefault="00E23DD1" w:rsidP="00E23DD1">
      <w:pPr>
        <w:pStyle w:val="af0"/>
        <w:widowControl w:val="0"/>
        <w:rPr>
          <w:rFonts w:cs="Calibri"/>
          <w:sz w:val="22"/>
          <w:szCs w:val="22"/>
          <w:lang w:val="uk-UA"/>
        </w:rPr>
      </w:pPr>
      <w:r>
        <w:rPr>
          <w:lang w:val="uk-UA"/>
        </w:rPr>
        <w:t>про надання місцевої гаранті</w:t>
      </w:r>
      <w:r>
        <w:rPr>
          <w:b w:val="0"/>
          <w:bCs w:val="0"/>
          <w:lang w:val="uk-UA"/>
        </w:rPr>
        <w:t>ї</w:t>
      </w:r>
      <w:r>
        <w:rPr>
          <w:lang w:val="uk-UA"/>
        </w:rPr>
        <w:t xml:space="preserve"> № </w:t>
      </w:r>
      <w:r>
        <w:rPr>
          <w:b w:val="0"/>
          <w:bCs w:val="0"/>
          <w:lang w:val="uk-UA"/>
        </w:rPr>
        <w:t>_______</w:t>
      </w:r>
    </w:p>
    <w:p w:rsidR="00E23DD1" w:rsidRDefault="00E23DD1" w:rsidP="00E23DD1">
      <w:pPr>
        <w:pStyle w:val="af0"/>
        <w:widowControl w:val="0"/>
        <w:rPr>
          <w:rFonts w:cs="Calibri"/>
          <w:sz w:val="22"/>
          <w:szCs w:val="22"/>
          <w:lang w:val="uk-UA"/>
        </w:rPr>
      </w:pPr>
    </w:p>
    <w:p w:rsidR="00E23DD1" w:rsidRDefault="00E23DD1" w:rsidP="00E23DD1">
      <w:pPr>
        <w:pStyle w:val="af0"/>
        <w:widowControl w:val="0"/>
        <w:rPr>
          <w:sz w:val="22"/>
          <w:szCs w:val="22"/>
          <w:lang w:val="uk-UA"/>
        </w:rPr>
      </w:pPr>
      <w:r>
        <w:rPr>
          <w:sz w:val="22"/>
          <w:szCs w:val="22"/>
          <w:lang w:val="uk-UA"/>
        </w:rPr>
        <w:t>м. Київ</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t>____________ 20__ року</w:t>
      </w:r>
    </w:p>
    <w:p w:rsidR="00E23DD1" w:rsidRDefault="00E23DD1" w:rsidP="00E23DD1">
      <w:pPr>
        <w:widowControl w:val="0"/>
        <w:ind w:firstLine="284"/>
        <w:jc w:val="both"/>
        <w:rPr>
          <w:sz w:val="22"/>
          <w:szCs w:val="22"/>
        </w:rPr>
      </w:pPr>
    </w:p>
    <w:p w:rsidR="00E23DD1" w:rsidRDefault="00E23DD1" w:rsidP="00E23DD1">
      <w:pPr>
        <w:widowControl w:val="0"/>
        <w:tabs>
          <w:tab w:val="left" w:pos="540"/>
        </w:tabs>
        <w:jc w:val="both"/>
      </w:pPr>
      <w:r>
        <w:tab/>
      </w:r>
      <w:r>
        <w:rPr>
          <w:b/>
          <w:bCs/>
        </w:rPr>
        <w:t>Чернівецька міська рада</w:t>
      </w:r>
      <w:r>
        <w:t xml:space="preserve"> (надалі –</w:t>
      </w:r>
      <w:r>
        <w:rPr>
          <w:b/>
          <w:bCs/>
        </w:rPr>
        <w:t xml:space="preserve"> Гарант</w:t>
      </w:r>
      <w:r>
        <w:t xml:space="preserve">), в особі секретаря Чернівецької міської ради </w:t>
      </w:r>
      <w:r>
        <w:rPr>
          <w:b/>
        </w:rPr>
        <w:t>Продана Василя Сафроновича,</w:t>
      </w:r>
      <w:r>
        <w:t xml:space="preserve"> </w:t>
      </w:r>
      <w:r>
        <w:rPr>
          <w:rStyle w:val="FontStyle16"/>
          <w:lang w:eastAsia="uk-UA"/>
        </w:rPr>
        <w:t xml:space="preserve">обраного 30 листопада  2017 року  відповідно  до  рішення Чернівецької міської ради «Про обрання секретаря Чернівецької міської ради </w:t>
      </w:r>
      <w:r>
        <w:rPr>
          <w:rStyle w:val="FontStyle16"/>
          <w:lang w:val="en-US" w:eastAsia="uk-UA"/>
        </w:rPr>
        <w:t>VI</w:t>
      </w:r>
      <w:r>
        <w:rPr>
          <w:rStyle w:val="FontStyle16"/>
          <w:lang w:eastAsia="uk-UA"/>
        </w:rPr>
        <w:t xml:space="preserve">І  скликання» від 30.11.2017р. №963, який діє на підставі рішення Чернівецької міської ради «Про дострокове припинення повноважень Чернівецького міського голови  О.П.Каспрука» від 26.07.2018р. №1333 </w:t>
      </w:r>
      <w:r>
        <w:t>та на підставі Закону України від 21.05.1997 року №280/97-ВР «Про місцеве самоврядування в Україні», з однієї сторони,</w:t>
      </w:r>
    </w:p>
    <w:p w:rsidR="00E23DD1" w:rsidRDefault="00E23DD1" w:rsidP="00E23DD1">
      <w:pPr>
        <w:pStyle w:val="2"/>
        <w:ind w:firstLine="284"/>
        <w:rPr>
          <w:sz w:val="22"/>
          <w:szCs w:val="22"/>
        </w:rPr>
      </w:pPr>
      <w:r>
        <w:rPr>
          <w:rFonts w:cs="Calibri"/>
          <w:b w:val="0"/>
          <w:bCs w:val="0"/>
          <w:sz w:val="22"/>
          <w:szCs w:val="22"/>
          <w:lang w:eastAsia="en-US"/>
        </w:rPr>
        <w:t>Публічне акціонерне товариство «Національна акціонерна компанія «Нафтогаз України»,</w:t>
      </w:r>
      <w:r>
        <w:t xml:space="preserve"> </w:t>
      </w:r>
      <w:r>
        <w:rPr>
          <w:sz w:val="22"/>
          <w:szCs w:val="22"/>
        </w:rPr>
        <w:t xml:space="preserve">(надалі – </w:t>
      </w:r>
      <w:r>
        <w:rPr>
          <w:b w:val="0"/>
          <w:bCs w:val="0"/>
          <w:sz w:val="22"/>
          <w:szCs w:val="22"/>
        </w:rPr>
        <w:t>Бенефіціар</w:t>
      </w:r>
      <w:r>
        <w:rPr>
          <w:sz w:val="22"/>
          <w:szCs w:val="22"/>
        </w:rPr>
        <w:t>),</w:t>
      </w:r>
      <w:r>
        <w:t xml:space="preserve"> </w:t>
      </w:r>
      <w:r>
        <w:rPr>
          <w:sz w:val="22"/>
          <w:szCs w:val="22"/>
        </w:rPr>
        <w:t xml:space="preserve">в особі __________________________________________, що діє на підставі ____________________________________________________, з другої сторони, та </w:t>
      </w:r>
    </w:p>
    <w:p w:rsidR="00E23DD1" w:rsidRDefault="00E23DD1" w:rsidP="00E23DD1">
      <w:pPr>
        <w:widowControl w:val="0"/>
        <w:ind w:firstLine="284"/>
        <w:jc w:val="both"/>
        <w:rPr>
          <w:sz w:val="22"/>
          <w:szCs w:val="22"/>
        </w:rPr>
      </w:pPr>
      <w:r>
        <w:rPr>
          <w:b/>
          <w:bCs/>
        </w:rPr>
        <w:t>Міське комунальне підприємство «Чернівцітеплокомуненерго»</w:t>
      </w:r>
      <w:r>
        <w:t xml:space="preserve">, (надалі – </w:t>
      </w:r>
      <w:r>
        <w:rPr>
          <w:b/>
          <w:bCs/>
        </w:rPr>
        <w:t>Принципал</w:t>
      </w:r>
      <w:r>
        <w:t xml:space="preserve">), в особі директора Меленчука Олександра Васильовича, що діє на підставі Статуту, з третьої сторони, (разом надалі – </w:t>
      </w:r>
      <w:r>
        <w:rPr>
          <w:b/>
          <w:bCs/>
        </w:rPr>
        <w:t>Сторони</w:t>
      </w:r>
      <w:r>
        <w:t>), уклали цей Договір про надання місцевої гарантії (надалі – Договір) відповідно до Бюджетного кодексу України, Закону України від 03.11.16 №1730-VIII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 про нижченаведене</w:t>
      </w:r>
    </w:p>
    <w:p w:rsidR="00E23DD1" w:rsidRDefault="00E23DD1" w:rsidP="00E23DD1">
      <w:pPr>
        <w:widowControl w:val="0"/>
        <w:tabs>
          <w:tab w:val="left" w:pos="540"/>
        </w:tabs>
        <w:spacing w:before="120" w:after="120"/>
        <w:ind w:firstLine="284"/>
        <w:jc w:val="both"/>
      </w:pPr>
      <w:r>
        <w:t>Визначення та скорочення використовуються в цьому Договорі в такому значенні:</w:t>
      </w:r>
    </w:p>
    <w:tbl>
      <w:tblPr>
        <w:tblW w:w="9780" w:type="dxa"/>
        <w:tblInd w:w="-10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67"/>
        <w:gridCol w:w="2042"/>
        <w:gridCol w:w="7171"/>
      </w:tblGrid>
      <w:tr w:rsidR="00E23DD1" w:rsidTr="00E23DD1">
        <w:tc>
          <w:tcPr>
            <w:tcW w:w="567" w:type="dxa"/>
            <w:tcBorders>
              <w:top w:val="double" w:sz="4" w:space="0" w:color="auto"/>
              <w:left w:val="double" w:sz="4" w:space="0" w:color="auto"/>
              <w:bottom w:val="single" w:sz="6" w:space="0" w:color="auto"/>
              <w:right w:val="single" w:sz="6" w:space="0" w:color="auto"/>
            </w:tcBorders>
            <w:vAlign w:val="center"/>
            <w:hideMark/>
          </w:tcPr>
          <w:p w:rsidR="00E23DD1" w:rsidRDefault="00E23DD1">
            <w:pPr>
              <w:pStyle w:val="21"/>
              <w:widowControl w:val="0"/>
              <w:tabs>
                <w:tab w:val="num" w:pos="644"/>
              </w:tabs>
              <w:rPr>
                <w:b/>
                <w:bCs/>
                <w:sz w:val="22"/>
                <w:szCs w:val="22"/>
              </w:rPr>
            </w:pPr>
            <w:r>
              <w:rPr>
                <w:b/>
                <w:bCs/>
                <w:sz w:val="22"/>
                <w:szCs w:val="22"/>
              </w:rPr>
              <w:t>1</w:t>
            </w:r>
          </w:p>
        </w:tc>
        <w:tc>
          <w:tcPr>
            <w:tcW w:w="2042" w:type="dxa"/>
            <w:tcBorders>
              <w:top w:val="double" w:sz="4" w:space="0" w:color="auto"/>
              <w:left w:val="single" w:sz="6" w:space="0" w:color="auto"/>
              <w:bottom w:val="single" w:sz="6" w:space="0" w:color="auto"/>
              <w:right w:val="single" w:sz="6" w:space="0" w:color="auto"/>
            </w:tcBorders>
            <w:shd w:val="clear" w:color="auto" w:fill="B3B3B3"/>
            <w:vAlign w:val="center"/>
            <w:hideMark/>
          </w:tcPr>
          <w:p w:rsidR="00E23DD1" w:rsidRDefault="00E23DD1">
            <w:pPr>
              <w:widowControl w:val="0"/>
              <w:rPr>
                <w:b/>
                <w:bCs/>
                <w:i/>
                <w:iCs/>
                <w:sz w:val="22"/>
                <w:szCs w:val="22"/>
              </w:rPr>
            </w:pPr>
            <w:r>
              <w:rPr>
                <w:b/>
                <w:bCs/>
                <w:i/>
                <w:iCs/>
              </w:rPr>
              <w:t>Валюта Гарантії</w:t>
            </w:r>
          </w:p>
        </w:tc>
        <w:tc>
          <w:tcPr>
            <w:tcW w:w="7172" w:type="dxa"/>
            <w:tcBorders>
              <w:top w:val="double" w:sz="4" w:space="0" w:color="auto"/>
              <w:left w:val="single" w:sz="6" w:space="0" w:color="auto"/>
              <w:bottom w:val="single" w:sz="6" w:space="0" w:color="auto"/>
              <w:right w:val="double" w:sz="4" w:space="0" w:color="auto"/>
            </w:tcBorders>
            <w:hideMark/>
          </w:tcPr>
          <w:p w:rsidR="00E23DD1" w:rsidRDefault="00E23DD1" w:rsidP="00E23DD1">
            <w:pPr>
              <w:widowControl w:val="0"/>
              <w:numPr>
                <w:ilvl w:val="0"/>
                <w:numId w:val="5"/>
              </w:numPr>
              <w:tabs>
                <w:tab w:val="num" w:pos="432"/>
              </w:tabs>
              <w:ind w:left="432" w:right="34"/>
              <w:jc w:val="both"/>
            </w:pPr>
            <w:r>
              <w:t>Гривня.</w:t>
            </w:r>
          </w:p>
        </w:tc>
      </w:tr>
      <w:tr w:rsidR="00E23DD1" w:rsidTr="00E23DD1">
        <w:tc>
          <w:tcPr>
            <w:tcW w:w="567" w:type="dxa"/>
            <w:tcBorders>
              <w:top w:val="single" w:sz="6" w:space="0" w:color="auto"/>
              <w:left w:val="double" w:sz="4" w:space="0" w:color="auto"/>
              <w:bottom w:val="single" w:sz="6" w:space="0" w:color="auto"/>
              <w:right w:val="single" w:sz="6" w:space="0" w:color="auto"/>
            </w:tcBorders>
            <w:vAlign w:val="center"/>
            <w:hideMark/>
          </w:tcPr>
          <w:p w:rsidR="00E23DD1" w:rsidRDefault="00E23DD1">
            <w:pPr>
              <w:pStyle w:val="21"/>
              <w:widowControl w:val="0"/>
              <w:tabs>
                <w:tab w:val="num" w:pos="644"/>
              </w:tabs>
              <w:rPr>
                <w:b/>
                <w:bCs/>
                <w:sz w:val="22"/>
                <w:szCs w:val="22"/>
              </w:rPr>
            </w:pPr>
            <w:r>
              <w:rPr>
                <w:b/>
                <w:bCs/>
                <w:sz w:val="22"/>
                <w:szCs w:val="22"/>
              </w:rPr>
              <w:t>2</w:t>
            </w:r>
          </w:p>
        </w:tc>
        <w:tc>
          <w:tcPr>
            <w:tcW w:w="2042" w:type="dxa"/>
            <w:tcBorders>
              <w:top w:val="single" w:sz="6" w:space="0" w:color="auto"/>
              <w:left w:val="single" w:sz="6" w:space="0" w:color="auto"/>
              <w:bottom w:val="single" w:sz="6" w:space="0" w:color="auto"/>
              <w:right w:val="single" w:sz="6" w:space="0" w:color="auto"/>
            </w:tcBorders>
            <w:shd w:val="clear" w:color="auto" w:fill="B3B3B3"/>
            <w:vAlign w:val="center"/>
            <w:hideMark/>
          </w:tcPr>
          <w:p w:rsidR="00E23DD1" w:rsidRDefault="00E23DD1">
            <w:pPr>
              <w:widowControl w:val="0"/>
              <w:rPr>
                <w:b/>
                <w:bCs/>
                <w:i/>
                <w:iCs/>
                <w:sz w:val="22"/>
                <w:szCs w:val="22"/>
              </w:rPr>
            </w:pPr>
            <w:r>
              <w:rPr>
                <w:b/>
                <w:bCs/>
                <w:i/>
                <w:iCs/>
              </w:rPr>
              <w:t>Вимога</w:t>
            </w:r>
          </w:p>
        </w:tc>
        <w:tc>
          <w:tcPr>
            <w:tcW w:w="7172" w:type="dxa"/>
            <w:tcBorders>
              <w:top w:val="single" w:sz="6" w:space="0" w:color="auto"/>
              <w:left w:val="single" w:sz="6" w:space="0" w:color="auto"/>
              <w:bottom w:val="single" w:sz="6" w:space="0" w:color="auto"/>
              <w:right w:val="double" w:sz="4" w:space="0" w:color="auto"/>
            </w:tcBorders>
            <w:hideMark/>
          </w:tcPr>
          <w:p w:rsidR="00E23DD1" w:rsidRDefault="00E23DD1" w:rsidP="00E23DD1">
            <w:pPr>
              <w:widowControl w:val="0"/>
              <w:numPr>
                <w:ilvl w:val="0"/>
                <w:numId w:val="5"/>
              </w:numPr>
              <w:tabs>
                <w:tab w:val="num" w:pos="432"/>
              </w:tabs>
              <w:ind w:left="432" w:right="34"/>
              <w:jc w:val="both"/>
            </w:pPr>
            <w:r>
              <w:t>Лист або повідомлення з вимогою до Гаранта сплатити кошти за Гарантією. Вимога складається Бенефіціаром і подається відповідно до умов даного Договору.</w:t>
            </w:r>
          </w:p>
        </w:tc>
      </w:tr>
      <w:tr w:rsidR="00E23DD1" w:rsidTr="00E23DD1">
        <w:tc>
          <w:tcPr>
            <w:tcW w:w="567" w:type="dxa"/>
            <w:tcBorders>
              <w:top w:val="single" w:sz="6" w:space="0" w:color="auto"/>
              <w:left w:val="double" w:sz="4" w:space="0" w:color="auto"/>
              <w:bottom w:val="single" w:sz="6" w:space="0" w:color="auto"/>
              <w:right w:val="single" w:sz="6" w:space="0" w:color="auto"/>
            </w:tcBorders>
            <w:vAlign w:val="center"/>
            <w:hideMark/>
          </w:tcPr>
          <w:p w:rsidR="00E23DD1" w:rsidRDefault="00E23DD1">
            <w:pPr>
              <w:pStyle w:val="21"/>
              <w:widowControl w:val="0"/>
              <w:tabs>
                <w:tab w:val="num" w:pos="644"/>
              </w:tabs>
              <w:rPr>
                <w:b/>
                <w:bCs/>
                <w:sz w:val="22"/>
                <w:szCs w:val="22"/>
              </w:rPr>
            </w:pPr>
            <w:r>
              <w:rPr>
                <w:b/>
                <w:bCs/>
                <w:sz w:val="22"/>
                <w:szCs w:val="22"/>
              </w:rPr>
              <w:t>3</w:t>
            </w:r>
          </w:p>
        </w:tc>
        <w:tc>
          <w:tcPr>
            <w:tcW w:w="2042" w:type="dxa"/>
            <w:tcBorders>
              <w:top w:val="single" w:sz="6" w:space="0" w:color="auto"/>
              <w:left w:val="single" w:sz="6" w:space="0" w:color="auto"/>
              <w:bottom w:val="single" w:sz="6" w:space="0" w:color="auto"/>
              <w:right w:val="single" w:sz="6" w:space="0" w:color="auto"/>
            </w:tcBorders>
            <w:shd w:val="clear" w:color="auto" w:fill="B3B3B3"/>
            <w:vAlign w:val="center"/>
            <w:hideMark/>
          </w:tcPr>
          <w:p w:rsidR="00E23DD1" w:rsidRDefault="00E23DD1">
            <w:pPr>
              <w:widowControl w:val="0"/>
              <w:rPr>
                <w:b/>
                <w:bCs/>
                <w:i/>
                <w:iCs/>
                <w:sz w:val="22"/>
                <w:szCs w:val="22"/>
              </w:rPr>
            </w:pPr>
            <w:r>
              <w:rPr>
                <w:b/>
                <w:bCs/>
                <w:i/>
                <w:iCs/>
              </w:rPr>
              <w:t>Гарантія</w:t>
            </w:r>
          </w:p>
        </w:tc>
        <w:tc>
          <w:tcPr>
            <w:tcW w:w="7172" w:type="dxa"/>
            <w:tcBorders>
              <w:top w:val="single" w:sz="6" w:space="0" w:color="auto"/>
              <w:left w:val="single" w:sz="6" w:space="0" w:color="auto"/>
              <w:bottom w:val="single" w:sz="6" w:space="0" w:color="auto"/>
              <w:right w:val="double" w:sz="4" w:space="0" w:color="auto"/>
            </w:tcBorders>
            <w:hideMark/>
          </w:tcPr>
          <w:p w:rsidR="00E23DD1" w:rsidRDefault="00E23DD1" w:rsidP="00E23DD1">
            <w:pPr>
              <w:widowControl w:val="0"/>
              <w:numPr>
                <w:ilvl w:val="0"/>
                <w:numId w:val="5"/>
              </w:numPr>
              <w:tabs>
                <w:tab w:val="num" w:pos="432"/>
              </w:tabs>
              <w:ind w:left="432" w:right="34"/>
              <w:jc w:val="both"/>
            </w:pPr>
            <w:r>
              <w:t xml:space="preserve">Незалежне платіжне зобов’язання Гаранта перед Бенефіціаром у разі невиконання Принципалом своїх платіжних зобов’язань, передбачених Договором про реструктуризацію, сплатити Бенефіціару обумовлену суму за Гарантією в разі пред’явлення Бенефіціаром Вимоги. </w:t>
            </w:r>
          </w:p>
        </w:tc>
      </w:tr>
      <w:tr w:rsidR="00E23DD1" w:rsidTr="00E23DD1">
        <w:tc>
          <w:tcPr>
            <w:tcW w:w="567" w:type="dxa"/>
            <w:tcBorders>
              <w:top w:val="single" w:sz="6" w:space="0" w:color="auto"/>
              <w:left w:val="double" w:sz="4" w:space="0" w:color="auto"/>
              <w:bottom w:val="double" w:sz="4" w:space="0" w:color="auto"/>
              <w:right w:val="single" w:sz="6" w:space="0" w:color="auto"/>
            </w:tcBorders>
            <w:vAlign w:val="center"/>
            <w:hideMark/>
          </w:tcPr>
          <w:p w:rsidR="00E23DD1" w:rsidRDefault="00E23DD1">
            <w:pPr>
              <w:pStyle w:val="21"/>
              <w:widowControl w:val="0"/>
              <w:tabs>
                <w:tab w:val="num" w:pos="644"/>
              </w:tabs>
              <w:rPr>
                <w:b/>
                <w:bCs/>
                <w:sz w:val="22"/>
                <w:szCs w:val="22"/>
              </w:rPr>
            </w:pPr>
            <w:r>
              <w:rPr>
                <w:b/>
                <w:bCs/>
                <w:sz w:val="22"/>
                <w:szCs w:val="22"/>
              </w:rPr>
              <w:t>4</w:t>
            </w:r>
          </w:p>
        </w:tc>
        <w:tc>
          <w:tcPr>
            <w:tcW w:w="2042" w:type="dxa"/>
            <w:tcBorders>
              <w:top w:val="single" w:sz="6" w:space="0" w:color="auto"/>
              <w:left w:val="single" w:sz="6" w:space="0" w:color="auto"/>
              <w:bottom w:val="double" w:sz="4" w:space="0" w:color="auto"/>
              <w:right w:val="single" w:sz="6" w:space="0" w:color="auto"/>
            </w:tcBorders>
            <w:shd w:val="clear" w:color="auto" w:fill="B3B3B3"/>
            <w:vAlign w:val="center"/>
            <w:hideMark/>
          </w:tcPr>
          <w:p w:rsidR="00E23DD1" w:rsidRDefault="00E23DD1">
            <w:pPr>
              <w:widowControl w:val="0"/>
              <w:rPr>
                <w:b/>
                <w:bCs/>
                <w:i/>
                <w:iCs/>
                <w:sz w:val="22"/>
                <w:szCs w:val="22"/>
              </w:rPr>
            </w:pPr>
            <w:r>
              <w:rPr>
                <w:b/>
                <w:bCs/>
                <w:i/>
                <w:iCs/>
              </w:rPr>
              <w:t xml:space="preserve">Гарантійний платіж </w:t>
            </w:r>
          </w:p>
        </w:tc>
        <w:tc>
          <w:tcPr>
            <w:tcW w:w="7172" w:type="dxa"/>
            <w:tcBorders>
              <w:top w:val="single" w:sz="6" w:space="0" w:color="auto"/>
              <w:left w:val="single" w:sz="6" w:space="0" w:color="auto"/>
              <w:bottom w:val="double" w:sz="4" w:space="0" w:color="auto"/>
              <w:right w:val="double" w:sz="4" w:space="0" w:color="auto"/>
            </w:tcBorders>
            <w:hideMark/>
          </w:tcPr>
          <w:p w:rsidR="00E23DD1" w:rsidRDefault="00E23DD1" w:rsidP="00E23DD1">
            <w:pPr>
              <w:widowControl w:val="0"/>
              <w:numPr>
                <w:ilvl w:val="0"/>
                <w:numId w:val="5"/>
              </w:numPr>
              <w:tabs>
                <w:tab w:val="num" w:pos="432"/>
              </w:tabs>
              <w:ind w:left="432" w:right="34"/>
              <w:jc w:val="both"/>
            </w:pPr>
            <w:r>
              <w:t>Здійснення Гарантом платежу за Гарантією на користь Бенефіціара</w:t>
            </w:r>
          </w:p>
        </w:tc>
      </w:tr>
    </w:tbl>
    <w:p w:rsidR="00E23DD1" w:rsidRDefault="00E23DD1" w:rsidP="00E23DD1">
      <w:pPr>
        <w:widowControl w:val="0"/>
        <w:ind w:firstLine="284"/>
        <w:jc w:val="both"/>
        <w:rPr>
          <w:sz w:val="22"/>
          <w:szCs w:val="22"/>
        </w:rPr>
      </w:pPr>
      <w:r>
        <w:t>Інші визначення та їх тлумачення, що використовуються по тексту цього Договору, визначаються Законодавством.</w:t>
      </w:r>
    </w:p>
    <w:p w:rsidR="00E23DD1" w:rsidRDefault="00E23DD1" w:rsidP="00E23DD1">
      <w:pPr>
        <w:widowControl w:val="0"/>
        <w:numPr>
          <w:ilvl w:val="0"/>
          <w:numId w:val="6"/>
        </w:numPr>
        <w:jc w:val="center"/>
        <w:rPr>
          <w:b/>
          <w:bCs/>
          <w:sz w:val="20"/>
          <w:szCs w:val="20"/>
        </w:rPr>
      </w:pPr>
      <w:r>
        <w:rPr>
          <w:b/>
          <w:bCs/>
          <w:sz w:val="20"/>
          <w:szCs w:val="20"/>
        </w:rPr>
        <w:t>ПРЕДМЕТ ДОГОВОРУ:</w:t>
      </w:r>
    </w:p>
    <w:p w:rsidR="00E23DD1" w:rsidRDefault="00E23DD1" w:rsidP="00E23DD1">
      <w:pPr>
        <w:numPr>
          <w:ilvl w:val="1"/>
          <w:numId w:val="7"/>
        </w:numPr>
        <w:tabs>
          <w:tab w:val="num" w:pos="0"/>
        </w:tabs>
        <w:ind w:left="0" w:firstLine="0"/>
        <w:jc w:val="both"/>
        <w:rPr>
          <w:sz w:val="22"/>
          <w:szCs w:val="22"/>
        </w:rPr>
      </w:pPr>
      <w:r>
        <w:t xml:space="preserve"> Відповідно до даного Договору, Гарант гарантує (надає Гарантію) перед Бенефіціаром належне виконання Принципалом умов Договору про реструктуризацію заборгованості за спожитий природний газ №_____ від «_____» ______________ 20_____ року між Принципалом і Бенефіціаром (надалі – Основне зобов’язання, Договір про реструктуризацію). </w:t>
      </w:r>
    </w:p>
    <w:p w:rsidR="00E23DD1" w:rsidRDefault="00E23DD1" w:rsidP="00E23DD1">
      <w:pPr>
        <w:widowControl w:val="0"/>
        <w:numPr>
          <w:ilvl w:val="1"/>
          <w:numId w:val="7"/>
        </w:numPr>
        <w:tabs>
          <w:tab w:val="num" w:pos="0"/>
        </w:tabs>
        <w:ind w:left="0" w:firstLine="0"/>
        <w:jc w:val="both"/>
      </w:pPr>
      <w:r>
        <w:t xml:space="preserve">Гарантією за цим Договором забезпечується виконання Принципалом платіжних зобов’язань, передбачених Договором про реструктуризацію, включаючи зобов’язання щодо сплати непогашеної суми заборгованості у випадку дострокового її стягнення, в тому числі у випадку розірвання Договору про реструктуризацію відповідно до Договору про </w:t>
      </w:r>
      <w:r>
        <w:lastRenderedPageBreak/>
        <w:t>реструктуризацію та частини 5 ст. 5 Закону України від 03.11.16 №1730-VIII.</w:t>
      </w:r>
    </w:p>
    <w:p w:rsidR="00E23DD1" w:rsidRDefault="00E23DD1" w:rsidP="00E23DD1">
      <w:pPr>
        <w:widowControl w:val="0"/>
        <w:ind w:firstLine="567"/>
        <w:jc w:val="both"/>
      </w:pPr>
      <w:r>
        <w:t>Дана Гарантія є місцевою гарантією, що надається відповідно до Бюджетного кодексу України, Закону України від 03.11.16 №1730-VIII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спожиті енергоносії».</w:t>
      </w:r>
    </w:p>
    <w:p w:rsidR="00E23DD1" w:rsidRDefault="00E23DD1" w:rsidP="00E23DD1">
      <w:pPr>
        <w:widowControl w:val="0"/>
        <w:numPr>
          <w:ilvl w:val="1"/>
          <w:numId w:val="7"/>
        </w:numPr>
        <w:tabs>
          <w:tab w:val="num" w:pos="0"/>
        </w:tabs>
        <w:ind w:left="0" w:firstLine="0"/>
        <w:jc w:val="both"/>
      </w:pPr>
      <w:r>
        <w:t>Гарантія надається на суму реструктуризованої заборгованості (крім суми заборгованості з різниці в тарифах, погашення якої проводиться за рахунок видатків державного бюджету).</w:t>
      </w:r>
    </w:p>
    <w:p w:rsidR="00E23DD1" w:rsidRDefault="00E23DD1" w:rsidP="00E23DD1">
      <w:pPr>
        <w:numPr>
          <w:ilvl w:val="1"/>
          <w:numId w:val="7"/>
        </w:numPr>
        <w:tabs>
          <w:tab w:val="num" w:pos="0"/>
        </w:tabs>
        <w:ind w:left="0" w:firstLine="0"/>
        <w:jc w:val="both"/>
      </w:pPr>
      <w:r>
        <w:t xml:space="preserve"> Гарантійним випадком є невиконання Принципалом перед Бенефіціаром своїх обов’язків, передбачених Договором про реструктуризацію щодо сплати грошових коштів в порядку, сумі, на умовах та в строки, що визначені Договором про реструктуризацію, у тому числі у випадку дострокового її стягнення та/або у випадку розірвання Договору про реструктуризацію відповідно до Договору про реструктуризацію та частини 5 ст. 5 Закону України від 03.11.16 №1730-VIII.</w:t>
      </w:r>
    </w:p>
    <w:p w:rsidR="00E23DD1" w:rsidRDefault="00E23DD1" w:rsidP="00E23DD1">
      <w:pPr>
        <w:numPr>
          <w:ilvl w:val="1"/>
          <w:numId w:val="7"/>
        </w:numPr>
        <w:tabs>
          <w:tab w:val="num" w:pos="0"/>
        </w:tabs>
        <w:ind w:left="0" w:firstLine="0"/>
        <w:jc w:val="both"/>
      </w:pPr>
      <w:r>
        <w:t xml:space="preserve">Надана в межах цього Договору Гарантія є безвідкличною та безумовною. </w:t>
      </w:r>
    </w:p>
    <w:p w:rsidR="00E23DD1" w:rsidRDefault="00E23DD1" w:rsidP="00E23DD1">
      <w:pPr>
        <w:ind w:left="360"/>
        <w:jc w:val="both"/>
      </w:pPr>
    </w:p>
    <w:p w:rsidR="00E23DD1" w:rsidRDefault="00E23DD1" w:rsidP="00E23DD1">
      <w:pPr>
        <w:widowControl w:val="0"/>
        <w:numPr>
          <w:ilvl w:val="0"/>
          <w:numId w:val="7"/>
        </w:numPr>
        <w:jc w:val="center"/>
        <w:rPr>
          <w:b/>
          <w:bCs/>
        </w:rPr>
      </w:pPr>
      <w:r>
        <w:rPr>
          <w:b/>
          <w:bCs/>
        </w:rPr>
        <w:t>УМОВИ ГАРАНТІЇ, ПОРЯДОК ЇЇ НАДАННЯ ТА ПРИПИНЕННЯ:</w:t>
      </w:r>
    </w:p>
    <w:p w:rsidR="00E23DD1" w:rsidRDefault="00E23DD1" w:rsidP="00E23DD1">
      <w:pPr>
        <w:ind w:firstLine="540"/>
        <w:jc w:val="both"/>
      </w:pPr>
      <w:r>
        <w:t xml:space="preserve">2.1. Сума і валюта Гарантії: </w:t>
      </w:r>
      <w:r>
        <w:rPr>
          <w:b/>
          <w:bCs/>
        </w:rPr>
        <w:t>_________________</w:t>
      </w:r>
      <w:r>
        <w:t xml:space="preserve"> (сума прописом) гривень _______ копійок (надалі – „Сума Гарантії”). </w:t>
      </w:r>
    </w:p>
    <w:p w:rsidR="00E23DD1" w:rsidRDefault="00E23DD1" w:rsidP="00E23DD1">
      <w:pPr>
        <w:widowControl w:val="0"/>
        <w:ind w:firstLine="540"/>
        <w:jc w:val="both"/>
      </w:pPr>
      <w:r>
        <w:t xml:space="preserve">2.2.  Строк дії Гарантії дорівнює 5 (п’ять) років та 2 (два) місяця з моменту укладання даного Договору. </w:t>
      </w:r>
    </w:p>
    <w:p w:rsidR="00E23DD1" w:rsidRDefault="00E23DD1" w:rsidP="00E23DD1">
      <w:pPr>
        <w:widowControl w:val="0"/>
        <w:ind w:firstLine="540"/>
        <w:jc w:val="both"/>
      </w:pPr>
      <w:r>
        <w:t xml:space="preserve">2.3.  Відповідальність Гаранта обмежується сумою Гарантії, що обумовлена у пункті 2.1 цього Договору. Після кожного гарантійного платежу зобов’язання за Гарантією будуть зменшуватись на суму здійсненого Гарантійного  платежу, а у випадку сплати на користь Бенефіціара повної суми Гарантії, передбаченої пунктом 2.1 цього Договору, вона вважається виконаною та припиняє свою дію. </w:t>
      </w:r>
    </w:p>
    <w:p w:rsidR="00E23DD1" w:rsidRDefault="00E23DD1" w:rsidP="00E23DD1">
      <w:pPr>
        <w:ind w:firstLine="540"/>
        <w:jc w:val="both"/>
      </w:pPr>
      <w:r>
        <w:t>2.4.  Гарантія надається шляхом укладання Сторонами цього Договору та набуває чинності з моменту його підписання всіма Сторонами.</w:t>
      </w:r>
    </w:p>
    <w:p w:rsidR="00E23DD1" w:rsidRDefault="00E23DD1" w:rsidP="00E23DD1">
      <w:pPr>
        <w:ind w:firstLine="540"/>
        <w:jc w:val="both"/>
      </w:pPr>
      <w:r>
        <w:t>2.5. Гарантія припиняється у разі:</w:t>
      </w:r>
    </w:p>
    <w:p w:rsidR="00E23DD1" w:rsidRDefault="00E23DD1" w:rsidP="00E23DD1">
      <w:pPr>
        <w:widowControl w:val="0"/>
        <w:ind w:firstLine="540"/>
        <w:jc w:val="both"/>
      </w:pPr>
      <w:r>
        <w:t>2.5.1. Закінчення строку дії Гарантії, передбаченого п. 2.2 цього Договору.</w:t>
      </w:r>
    </w:p>
    <w:p w:rsidR="00E23DD1" w:rsidRDefault="00E23DD1" w:rsidP="00E23DD1">
      <w:pPr>
        <w:widowControl w:val="0"/>
        <w:ind w:firstLine="540"/>
        <w:jc w:val="both"/>
      </w:pPr>
      <w:r>
        <w:t>2.5.2. Сплати Гарантом повної суми Гарантії.</w:t>
      </w:r>
    </w:p>
    <w:p w:rsidR="00E23DD1" w:rsidRDefault="00E23DD1" w:rsidP="00E23DD1">
      <w:pPr>
        <w:widowControl w:val="0"/>
        <w:ind w:firstLine="540"/>
        <w:jc w:val="both"/>
      </w:pPr>
      <w:r>
        <w:t>2.5.3. Відмови Бенефіціара від своїх прав за Гарантією.</w:t>
      </w:r>
    </w:p>
    <w:p w:rsidR="00E23DD1" w:rsidRDefault="00E23DD1" w:rsidP="00E23DD1">
      <w:pPr>
        <w:widowControl w:val="0"/>
        <w:ind w:firstLine="540"/>
        <w:jc w:val="both"/>
      </w:pPr>
      <w:r>
        <w:t>2.6. Зобов'язання Гаранта перед Бенефіціаром не залежить від Договору про реструктуризацію (його припинення або недійсності). Припинення (розірвання, розторгнення тощо) або недійсність Договору про реструктуризацію не позбавляє Гаранта необхідності виконання зобов’язань, передбачених Гарантією протягом строку її дії.</w:t>
      </w:r>
    </w:p>
    <w:p w:rsidR="00E23DD1" w:rsidRDefault="00E23DD1" w:rsidP="00E23DD1">
      <w:pPr>
        <w:widowControl w:val="0"/>
        <w:jc w:val="center"/>
      </w:pPr>
    </w:p>
    <w:p w:rsidR="00E23DD1" w:rsidRDefault="00E23DD1" w:rsidP="00E23DD1">
      <w:pPr>
        <w:numPr>
          <w:ilvl w:val="0"/>
          <w:numId w:val="7"/>
        </w:numPr>
        <w:jc w:val="center"/>
        <w:rPr>
          <w:b/>
          <w:bCs/>
        </w:rPr>
      </w:pPr>
      <w:bookmarkStart w:id="1" w:name="_Ref67903882"/>
      <w:r>
        <w:rPr>
          <w:b/>
          <w:bCs/>
        </w:rPr>
        <w:t>ЗАБЕЗПЕЧЕННЯ ВИКОНАННЯ ЗОБОВ’ЯЗАНЬ ПРИНЦИПАЛА ЗА ГАРАНТІЄЮ:</w:t>
      </w:r>
    </w:p>
    <w:bookmarkEnd w:id="1"/>
    <w:p w:rsidR="00E23DD1" w:rsidRDefault="00E23DD1" w:rsidP="00E23DD1">
      <w:pPr>
        <w:ind w:firstLine="540"/>
        <w:jc w:val="both"/>
      </w:pPr>
      <w:r>
        <w:t>3.1. Забезпечення виконання Принципалом зобов’язань перед Гарантом за даною Гарантією визначаються окремим договором між Принципалом та відповідним місцевим фінансовим органом про погашення заборгованості Принципала перед територіальною громадою за виконання гарантійних зобов’язань.</w:t>
      </w:r>
    </w:p>
    <w:p w:rsidR="00E23DD1" w:rsidRDefault="00E23DD1" w:rsidP="00E23DD1">
      <w:pPr>
        <w:widowControl w:val="0"/>
        <w:jc w:val="center"/>
        <w:rPr>
          <w:b/>
          <w:bCs/>
        </w:rPr>
      </w:pPr>
      <w:r>
        <w:rPr>
          <w:b/>
          <w:bCs/>
        </w:rPr>
        <w:t>4. ОБОВ’ЯЗКИ ГАРАНТА:</w:t>
      </w:r>
    </w:p>
    <w:p w:rsidR="00E23DD1" w:rsidRDefault="00E23DD1" w:rsidP="00E23DD1">
      <w:pPr>
        <w:ind w:firstLine="540"/>
        <w:jc w:val="both"/>
      </w:pPr>
      <w:r>
        <w:t xml:space="preserve">4.1. При настанні Гарантійного випадку (пункт 1.4 цього Договору), Гарант зобов’язаний без будь-яких заперечень або оскаржень здійснити Гарантійний платіж на письмову вимогу Бенефіціара у розмірі невиконаного Принципалом зобов’язання по Договору про реструктуризацію щодо якого настав строк платежу, а у випадку дострокового стягнення непогашеної заборгованості по Договору про реструктуризацію, в тому числі у випадку розірвання Договору про реструктуризацію відповідно до його умов та частини 5 ст. 5 Закону України від 03.11.16 №1730-VIII– у розмірі непогашеної суми заборгованості Принципала по Договору про реструктуризацію. </w:t>
      </w:r>
    </w:p>
    <w:p w:rsidR="00E23DD1" w:rsidRDefault="00E23DD1" w:rsidP="00E23DD1">
      <w:pPr>
        <w:ind w:firstLine="540"/>
        <w:jc w:val="both"/>
      </w:pPr>
      <w:r>
        <w:lastRenderedPageBreak/>
        <w:t>Гарантійний платіж здійснюється після надання Бенефіціаром Гаранту письмової вимоги та документів, що підтверджують настання такого Гарантійного випадку, а саме:</w:t>
      </w:r>
    </w:p>
    <w:p w:rsidR="00E23DD1" w:rsidRDefault="00E23DD1" w:rsidP="00E23DD1">
      <w:pPr>
        <w:ind w:firstLine="540"/>
        <w:jc w:val="both"/>
      </w:pPr>
      <w:r>
        <w:t>-  сальдо з операціями по договору реструктуризації з Принципалом за формою, зазначеною у Додатку №1, що є невід’ємною частиною даного Договору;</w:t>
      </w:r>
    </w:p>
    <w:p w:rsidR="00E23DD1" w:rsidRDefault="00E23DD1" w:rsidP="00E23DD1">
      <w:pPr>
        <w:ind w:firstLine="540"/>
        <w:jc w:val="both"/>
      </w:pPr>
      <w:r>
        <w:t>-   довідки про наявність заборгованості Принципала за формою, зазначеною у Додатку №2, що є невід’ємною частиною даного Договору.</w:t>
      </w:r>
    </w:p>
    <w:p w:rsidR="00E23DD1" w:rsidRDefault="00E23DD1" w:rsidP="00E23DD1">
      <w:pPr>
        <w:ind w:firstLine="540"/>
        <w:jc w:val="both"/>
      </w:pPr>
      <w:r>
        <w:t>Письмова вимога Бенефіціара направляється на адресу Гаранта, зазначену у п. 12 цього Договору, та має містити твердження про порушення Принципалом  своїх платіжних зобов’язань відповідно до Договору  про реструктуризацію та посилання на настання Гарантійного випадку, передбаченого п. 1.4 цього Договору.</w:t>
      </w:r>
    </w:p>
    <w:p w:rsidR="00E23DD1" w:rsidRDefault="00E23DD1" w:rsidP="00E23DD1">
      <w:pPr>
        <w:ind w:firstLine="567"/>
        <w:jc w:val="both"/>
      </w:pPr>
      <w:r>
        <w:t>4.2. Гарант зобов’язаний розглянути вимогу Бенефіціара та здійснити Гарантійний платіж на рахунок Бенефіціара, зазначений в даному Договорі, у розмірі невиконаного Принципалом зобов’язання, вказаного у письмовій вимозі Бенефіціара, протягом 10 (десяти) банківських днів з дня відправлення</w:t>
      </w:r>
      <w:ins w:id="2" w:author="User" w:date="2013-09-04T13:47:00Z">
        <w:r>
          <w:t xml:space="preserve"> </w:t>
        </w:r>
      </w:ins>
      <w:r>
        <w:t>зазначеної вимоги Бенефіціаром. Момент відправлення письмової вимоги Бенефіціаром підтверджується документом поштового відділення чи іншим належним документом.</w:t>
      </w:r>
    </w:p>
    <w:p w:rsidR="00E23DD1" w:rsidRDefault="00E23DD1" w:rsidP="00E23DD1">
      <w:pPr>
        <w:widowControl w:val="0"/>
        <w:ind w:firstLine="540"/>
        <w:jc w:val="both"/>
      </w:pPr>
      <w:r>
        <w:t>Вимога за Гарантією може бути пред'явлена Бенефіціаром Гаранту протягом строку дії Гарантії (пункт 2.2 Договору).</w:t>
      </w:r>
    </w:p>
    <w:p w:rsidR="00E23DD1" w:rsidRDefault="00E23DD1" w:rsidP="00E23DD1">
      <w:pPr>
        <w:widowControl w:val="0"/>
        <w:ind w:firstLine="540"/>
        <w:jc w:val="both"/>
      </w:pPr>
      <w:r>
        <w:t>4.3. Гарант зобов’язаний зберігати комерційну таємницю, яка стала йому відома у зв’язку з укладенням даного Договору, та нести відповідальність за її розголошення, крім випадків, якщо обов’язок розкриття такої інформації встановлений чинним законодавством України.</w:t>
      </w:r>
    </w:p>
    <w:p w:rsidR="00E23DD1" w:rsidRDefault="00E23DD1" w:rsidP="00E23DD1">
      <w:pPr>
        <w:widowControl w:val="0"/>
        <w:ind w:firstLine="540"/>
        <w:jc w:val="both"/>
      </w:pPr>
      <w:r>
        <w:t>4.4. Гарант зобов’язаний передбачити витрати на виконання даного Договору у відповідному місцевому бюджеті на строк дії Гарантії.</w:t>
      </w:r>
    </w:p>
    <w:p w:rsidR="00E23DD1" w:rsidRDefault="00E23DD1" w:rsidP="00E23DD1">
      <w:pPr>
        <w:widowControl w:val="0"/>
        <w:ind w:firstLine="540"/>
        <w:jc w:val="both"/>
      </w:pPr>
      <w:r>
        <w:t>4.5. Гарант зобов’язаний у десятиденний строк після укладення договору  про надання гарантії подати всі необхідні документи  для реєстрації місцевої гарантії в Мінфіні.</w:t>
      </w:r>
    </w:p>
    <w:p w:rsidR="00E23DD1" w:rsidRDefault="00E23DD1" w:rsidP="00E23DD1">
      <w:pPr>
        <w:widowControl w:val="0"/>
        <w:ind w:firstLine="540"/>
        <w:jc w:val="center"/>
      </w:pPr>
    </w:p>
    <w:p w:rsidR="00E23DD1" w:rsidRDefault="00E23DD1" w:rsidP="00E23DD1">
      <w:pPr>
        <w:widowControl w:val="0"/>
        <w:jc w:val="center"/>
        <w:rPr>
          <w:b/>
          <w:bCs/>
        </w:rPr>
      </w:pPr>
      <w:r>
        <w:rPr>
          <w:b/>
          <w:bCs/>
        </w:rPr>
        <w:t>5. ОБОВ’ЯЗКИ ПРИНЦИПАЛА:</w:t>
      </w:r>
    </w:p>
    <w:p w:rsidR="00E23DD1" w:rsidRDefault="00E23DD1" w:rsidP="00E23DD1">
      <w:pPr>
        <w:widowControl w:val="0"/>
        <w:ind w:firstLine="540"/>
        <w:jc w:val="both"/>
      </w:pPr>
      <w:r>
        <w:t xml:space="preserve">5.1. Належним чином виконати власні зобов’язання перед Бенефіціаром за Основним зобов’язанням та перед Гарантом за цим Договором. </w:t>
      </w:r>
    </w:p>
    <w:p w:rsidR="00E23DD1" w:rsidRDefault="00E23DD1" w:rsidP="00E23DD1">
      <w:pPr>
        <w:widowControl w:val="0"/>
        <w:ind w:firstLine="540"/>
        <w:jc w:val="both"/>
      </w:pPr>
      <w:r>
        <w:t>5.2. Сприяти Гаранту в отриманні інформації, що підтверджує факт та обставини настання Гарантійного випадку.</w:t>
      </w:r>
    </w:p>
    <w:p w:rsidR="00E23DD1" w:rsidRDefault="00E23DD1" w:rsidP="00E23DD1">
      <w:pPr>
        <w:widowControl w:val="0"/>
        <w:ind w:firstLine="540"/>
        <w:jc w:val="both"/>
      </w:pPr>
      <w:r>
        <w:t>5.3. Своєчасно та в повному обсязі виконати зобов’язання по договору між Принципалом та відповідним місцевим фінансовим органом про погашення заборгованості Принципала перед територіальною громадою за виконання гарантійних зобов’язань.</w:t>
      </w:r>
    </w:p>
    <w:p w:rsidR="00E23DD1" w:rsidRDefault="00E23DD1" w:rsidP="00E23DD1">
      <w:pPr>
        <w:widowControl w:val="0"/>
        <w:ind w:firstLine="540"/>
        <w:jc w:val="both"/>
      </w:pPr>
      <w:r>
        <w:t>5.4. Негайно інформувати Гаранта про всі обставини, які можуть ускладнити виконання сторонами цього Договору, про всі судові процеси, позови, претензії до Принципала з боку третіх осіб, що можуть ускладнити або зробити неможливим виконання сторонами зобов’язань за цим Договором.</w:t>
      </w:r>
    </w:p>
    <w:p w:rsidR="00E23DD1" w:rsidRDefault="00E23DD1" w:rsidP="00E23DD1">
      <w:pPr>
        <w:widowControl w:val="0"/>
        <w:ind w:firstLine="540"/>
        <w:jc w:val="both"/>
      </w:pPr>
      <w:r>
        <w:t>5.5. Безумовно, за першою вимогою (в строк до 2-х днів з моменту отримання вимоги) надавати Гаранту господарські, фінансові та бухгалтерські документи (в т.ч. первинні), фінансову та бухгалтерську звітність, розшифровки дебіторської та кредиторської заборгованості, довідки з банків, у яких Принципалу відкриті рахунки, про рух грошових коштів, та інші документи, що необхідні для виконання сторонами цього Договору та перевірки фінансового стану Принципала. Допускати представників Гаранта для здійснення будь-якої перевірки, пов’язаної з виконанням Принципалом умов цього Договору.</w:t>
      </w:r>
    </w:p>
    <w:p w:rsidR="00E23DD1" w:rsidRDefault="00E23DD1" w:rsidP="00E23DD1">
      <w:pPr>
        <w:widowControl w:val="0"/>
        <w:ind w:firstLine="540"/>
        <w:jc w:val="both"/>
      </w:pPr>
      <w:r>
        <w:t>5.6. Не допускати погіршення свого фінансового стану.</w:t>
      </w:r>
    </w:p>
    <w:p w:rsidR="00E23DD1" w:rsidRDefault="00E23DD1" w:rsidP="00E23DD1">
      <w:pPr>
        <w:widowControl w:val="0"/>
        <w:ind w:firstLine="540"/>
        <w:jc w:val="both"/>
      </w:pPr>
      <w:r>
        <w:t>5.7. У триденний строк повідомляти Сторони про зміну місцезнаходження та фактичної адреси, номера телефону чи інших реквізитів, зазначених в цьому Договорі.</w:t>
      </w:r>
    </w:p>
    <w:p w:rsidR="00E23DD1" w:rsidRDefault="00E23DD1" w:rsidP="00E23DD1">
      <w:pPr>
        <w:widowControl w:val="0"/>
        <w:ind w:firstLine="540"/>
        <w:jc w:val="both"/>
      </w:pPr>
    </w:p>
    <w:p w:rsidR="00E23DD1" w:rsidRDefault="00E23DD1" w:rsidP="00E23DD1">
      <w:pPr>
        <w:widowControl w:val="0"/>
        <w:jc w:val="center"/>
        <w:rPr>
          <w:b/>
          <w:bCs/>
        </w:rPr>
      </w:pPr>
      <w:r>
        <w:rPr>
          <w:b/>
          <w:bCs/>
        </w:rPr>
        <w:t>6. ПРАВА ГАРАНТА:</w:t>
      </w:r>
    </w:p>
    <w:p w:rsidR="00E23DD1" w:rsidRDefault="00E23DD1" w:rsidP="00E23DD1">
      <w:pPr>
        <w:widowControl w:val="0"/>
        <w:ind w:firstLine="540"/>
        <w:jc w:val="both"/>
      </w:pPr>
      <w:r>
        <w:t>6.1. У разі настання Гарантійного випадку та виконання Гарантом своїх гарантійних зобов’язань останній має право на зворотну вимогу (регрес) до Принципала.</w:t>
      </w:r>
    </w:p>
    <w:p w:rsidR="00E23DD1" w:rsidRDefault="00E23DD1" w:rsidP="00E23DD1">
      <w:pPr>
        <w:widowControl w:val="0"/>
        <w:ind w:firstLine="540"/>
        <w:jc w:val="both"/>
      </w:pPr>
      <w:r>
        <w:lastRenderedPageBreak/>
        <w:t>6.2. Здійснювати систематичний контроль за фінансовим станом та платоспроможністю Принципала, перевіряти стан бухгалтерського обліку та звітності Принципала.</w:t>
      </w:r>
    </w:p>
    <w:p w:rsidR="00E23DD1" w:rsidRDefault="00E23DD1" w:rsidP="00E23DD1">
      <w:pPr>
        <w:widowControl w:val="0"/>
        <w:ind w:firstLine="540"/>
        <w:jc w:val="both"/>
      </w:pPr>
    </w:p>
    <w:p w:rsidR="00E23DD1" w:rsidRDefault="00E23DD1" w:rsidP="00E23DD1">
      <w:pPr>
        <w:widowControl w:val="0"/>
        <w:jc w:val="center"/>
        <w:rPr>
          <w:b/>
          <w:bCs/>
        </w:rPr>
      </w:pPr>
      <w:r>
        <w:rPr>
          <w:b/>
          <w:bCs/>
        </w:rPr>
        <w:t>7. ПРАВА БЕНЕФІЦІАРА:</w:t>
      </w:r>
    </w:p>
    <w:p w:rsidR="00E23DD1" w:rsidRDefault="00E23DD1" w:rsidP="00E23DD1">
      <w:pPr>
        <w:widowControl w:val="0"/>
        <w:ind w:firstLine="540"/>
        <w:jc w:val="both"/>
      </w:pPr>
      <w:r>
        <w:t>7.1. У разі настання Гарантійного випадку отримати від Гаранта Гарантійні платежі у розмірі та порядку, передбаченому даним Договором.</w:t>
      </w:r>
    </w:p>
    <w:p w:rsidR="00E23DD1" w:rsidRDefault="00E23DD1" w:rsidP="00E23DD1">
      <w:pPr>
        <w:widowControl w:val="0"/>
        <w:jc w:val="center"/>
      </w:pPr>
    </w:p>
    <w:p w:rsidR="00E23DD1" w:rsidRDefault="00E23DD1" w:rsidP="00E23DD1">
      <w:pPr>
        <w:widowControl w:val="0"/>
        <w:jc w:val="center"/>
        <w:rPr>
          <w:b/>
          <w:bCs/>
        </w:rPr>
      </w:pPr>
      <w:r>
        <w:rPr>
          <w:b/>
          <w:bCs/>
        </w:rPr>
        <w:t>8. ПРАВА ПРИНЦИПАЛА:</w:t>
      </w:r>
    </w:p>
    <w:p w:rsidR="00E23DD1" w:rsidRDefault="00E23DD1" w:rsidP="00E23DD1">
      <w:pPr>
        <w:widowControl w:val="0"/>
        <w:ind w:firstLine="540"/>
        <w:jc w:val="both"/>
      </w:pPr>
      <w:r>
        <w:t>8.1. Звернутися до Гаранта та Бенефіціара з клопотанням щодо зміни умов наданої Гарантії.</w:t>
      </w:r>
    </w:p>
    <w:p w:rsidR="00E23DD1" w:rsidRDefault="00E23DD1" w:rsidP="00E23DD1">
      <w:pPr>
        <w:widowControl w:val="0"/>
        <w:ind w:firstLine="540"/>
        <w:jc w:val="both"/>
      </w:pPr>
    </w:p>
    <w:p w:rsidR="00E23DD1" w:rsidRDefault="00E23DD1" w:rsidP="00E23DD1">
      <w:pPr>
        <w:widowControl w:val="0"/>
        <w:jc w:val="center"/>
        <w:rPr>
          <w:b/>
          <w:bCs/>
        </w:rPr>
      </w:pPr>
      <w:r>
        <w:rPr>
          <w:b/>
          <w:bCs/>
        </w:rPr>
        <w:t>9. ВІДПОВІДАЛЬНІСТЬ СТОРІН. ВИРІШЕННЯ СПОРІВ:</w:t>
      </w:r>
    </w:p>
    <w:p w:rsidR="00E23DD1" w:rsidRDefault="00E23DD1" w:rsidP="00E23DD1">
      <w:pPr>
        <w:ind w:firstLine="540"/>
        <w:jc w:val="both"/>
      </w:pPr>
      <w:r>
        <w:t>9.1. За невиконання або за неналежне виконання обов’язків за цим Договором Сторони несуть відповідальність відповідно до чинного законодавства України.</w:t>
      </w:r>
    </w:p>
    <w:p w:rsidR="00E23DD1" w:rsidRDefault="00E23DD1" w:rsidP="00E23DD1">
      <w:pPr>
        <w:ind w:firstLine="540"/>
        <w:jc w:val="both"/>
      </w:pPr>
      <w:r>
        <w:t>9.2. У випадку невиконання чи неналежного виконання Гарантом зобов’язання, передбаченого  пунктами 4.1, 4.2 даного Договору, Гарант сплачує Бенефіціару пеню в розмірі подвійної облікової ставки НБУ, що діяла у період, за який нараховується пеня, від суми несвоєчасно здійсненого Гарантійного платежу за кожен день прострочення.</w:t>
      </w:r>
    </w:p>
    <w:p w:rsidR="00E23DD1" w:rsidRDefault="00E23DD1" w:rsidP="00E23DD1">
      <w:pPr>
        <w:ind w:firstLine="540"/>
        <w:jc w:val="both"/>
      </w:pPr>
      <w:r>
        <w:t>9.3. У випадку виникнення спорів між Сторонами за цим договором, вони розглядаються в порядку, передбаченому чинним законодавством України.</w:t>
      </w:r>
    </w:p>
    <w:p w:rsidR="00E23DD1" w:rsidRDefault="00E23DD1" w:rsidP="00E23DD1">
      <w:pPr>
        <w:jc w:val="center"/>
        <w:rPr>
          <w:b/>
          <w:bCs/>
        </w:rPr>
      </w:pPr>
      <w:r>
        <w:rPr>
          <w:b/>
          <w:bCs/>
        </w:rPr>
        <w:t>10. ФОРС-МАЖОР:</w:t>
      </w:r>
    </w:p>
    <w:p w:rsidR="00E23DD1" w:rsidRDefault="00E23DD1" w:rsidP="00E23DD1">
      <w:pPr>
        <w:pStyle w:val="af"/>
        <w:spacing w:before="0" w:beforeAutospacing="0" w:after="0" w:afterAutospacing="0"/>
        <w:ind w:firstLine="567"/>
        <w:jc w:val="both"/>
        <w:rPr>
          <w:sz w:val="22"/>
          <w:szCs w:val="22"/>
          <w:lang w:val="uk-UA"/>
        </w:rPr>
      </w:pPr>
      <w:r>
        <w:rPr>
          <w:sz w:val="22"/>
          <w:szCs w:val="22"/>
          <w:lang w:val="uk-UA"/>
        </w:rPr>
        <w:t>10.1. Сторони звільняються від відповідальності за часткове або повне невиконання обов'язків згідно з цим договором внаслідок настання форс-мажорних обставин, що виникли після укладення договору, і сторони не могли передбачити їх.</w:t>
      </w:r>
    </w:p>
    <w:p w:rsidR="00E23DD1" w:rsidRDefault="00E23DD1" w:rsidP="00E23DD1">
      <w:pPr>
        <w:ind w:firstLine="567"/>
        <w:jc w:val="both"/>
        <w:rPr>
          <w:sz w:val="22"/>
          <w:szCs w:val="22"/>
        </w:rPr>
      </w:pPr>
      <w:r>
        <w:t>10.2. Строк виконання зобов'язань відкладається на строк дії форс-мажорних обставин.</w:t>
      </w:r>
    </w:p>
    <w:p w:rsidR="00E23DD1" w:rsidRDefault="00E23DD1" w:rsidP="00E23DD1">
      <w:pPr>
        <w:ind w:firstLine="567"/>
        <w:jc w:val="both"/>
      </w:pPr>
      <w:r>
        <w:t>10.3. Сторони зобов'язані негайно повідомити про виникнення форс-мажорних обставин та протягом 14 днів з дати їх виникнення подати підтвердні документи відповідно до чинного законодавства України.</w:t>
      </w:r>
    </w:p>
    <w:p w:rsidR="00E23DD1" w:rsidRDefault="00E23DD1" w:rsidP="00E23DD1">
      <w:pPr>
        <w:ind w:firstLine="567"/>
        <w:jc w:val="both"/>
      </w:pPr>
      <w:r>
        <w:t>10.4. Настання форс-мажорних обставин підтверджується в порядку, встановленому чинним законодавством України.</w:t>
      </w:r>
    </w:p>
    <w:p w:rsidR="00E23DD1" w:rsidRDefault="00E23DD1" w:rsidP="00E23DD1">
      <w:pPr>
        <w:ind w:firstLine="567"/>
        <w:jc w:val="both"/>
      </w:pPr>
      <w:r>
        <w:t>10.5. Сторона не звільняється від відповідальності за несвоєчасне виконання зобов'язань, якщо обставини, визначені пунктом 10.1 цього Договору, настали у період прострочення виконання зобов'язання.</w:t>
      </w:r>
    </w:p>
    <w:p w:rsidR="00E23DD1" w:rsidRDefault="00E23DD1" w:rsidP="00E23DD1">
      <w:pPr>
        <w:ind w:firstLine="540"/>
        <w:jc w:val="both"/>
      </w:pPr>
    </w:p>
    <w:p w:rsidR="00E23DD1" w:rsidRDefault="00E23DD1" w:rsidP="00E23DD1">
      <w:pPr>
        <w:jc w:val="center"/>
        <w:rPr>
          <w:b/>
          <w:bCs/>
        </w:rPr>
      </w:pPr>
      <w:r>
        <w:rPr>
          <w:b/>
          <w:bCs/>
        </w:rPr>
        <w:t>11.СТРОК ДІЇ ДОГОВОРУ. ІНШІ УМОВИ.</w:t>
      </w:r>
    </w:p>
    <w:p w:rsidR="00E23DD1" w:rsidRDefault="00E23DD1" w:rsidP="00E23DD1">
      <w:pPr>
        <w:widowControl w:val="0"/>
        <w:ind w:firstLine="540"/>
        <w:jc w:val="both"/>
      </w:pPr>
      <w:r>
        <w:t>11.1. Цей Договір вважається укладеним з моменту його підписання уповноваженими представниками Сторін та скріплення їх підписів печатками Сторін (за наявності), та діє протягом ____________, тобто до _______________________.</w:t>
      </w:r>
    </w:p>
    <w:p w:rsidR="00E23DD1" w:rsidRDefault="00E23DD1" w:rsidP="00E23DD1">
      <w:pPr>
        <w:widowControl w:val="0"/>
        <w:ind w:firstLine="540"/>
        <w:jc w:val="both"/>
      </w:pPr>
      <w:r>
        <w:t xml:space="preserve">11.2. Зміна істотних умов даного Договору підлягає погодженню в порядку, встановленому чинним законодавством України. </w:t>
      </w:r>
    </w:p>
    <w:p w:rsidR="00E23DD1" w:rsidRDefault="00E23DD1" w:rsidP="00E23DD1">
      <w:pPr>
        <w:ind w:firstLine="567"/>
        <w:jc w:val="both"/>
      </w:pPr>
      <w:r>
        <w:t>11.3. Цей договір складений у трьох примірниках - по одному для кожної із сторін, які мають однакову юридичну силу.</w:t>
      </w:r>
    </w:p>
    <w:p w:rsidR="00E23DD1" w:rsidRDefault="00E23DD1" w:rsidP="00E23DD1">
      <w:pPr>
        <w:ind w:firstLine="567"/>
        <w:jc w:val="both"/>
      </w:pPr>
      <w:r>
        <w:t>11.4. З укладенням цього договору попереднє листування та документація щодо предмета договору втрачають юридичну силу.</w:t>
      </w:r>
    </w:p>
    <w:p w:rsidR="00E23DD1" w:rsidRDefault="00E23DD1" w:rsidP="00E23DD1">
      <w:pPr>
        <w:ind w:firstLine="567"/>
        <w:jc w:val="both"/>
      </w:pPr>
      <w:r>
        <w:t>Визнання окремих положень цього договору недійсними, не тягне за собою визнання договору недійсним в цілому.</w:t>
      </w:r>
    </w:p>
    <w:p w:rsidR="00E23DD1" w:rsidRDefault="00E23DD1" w:rsidP="00E23DD1">
      <w:pPr>
        <w:ind w:firstLine="567"/>
        <w:jc w:val="both"/>
      </w:pPr>
      <w:r>
        <w:t>11.5. Всі зміни та доповнення до даного Договору вносяться в письмовому вигляді шляхом підписання Сторонами відповідних додаткових угод з врахуванням п. 11.2 Договору.</w:t>
      </w:r>
    </w:p>
    <w:p w:rsidR="00E23DD1" w:rsidRDefault="00E23DD1" w:rsidP="00E23DD1">
      <w:pPr>
        <w:ind w:firstLine="567"/>
        <w:jc w:val="both"/>
        <w:rPr>
          <w:lang w:eastAsia="uk-UA"/>
        </w:rPr>
      </w:pPr>
      <w:r>
        <w:rPr>
          <w:lang w:eastAsia="uk-UA"/>
        </w:rPr>
        <w:t>11.6. Сторони зобов'язуються повідомляти одна одну рекомендованим листом з повідомленням про зміни власних платіжних реквізитів, адреси, номерів телефонів, факсів у п'ятиденний строк з дня виникнення відповідних змін.</w:t>
      </w:r>
    </w:p>
    <w:p w:rsidR="00E23DD1" w:rsidRDefault="00E23DD1" w:rsidP="00E23DD1">
      <w:pPr>
        <w:widowControl w:val="0"/>
        <w:ind w:firstLine="540"/>
        <w:jc w:val="both"/>
      </w:pPr>
      <w:r>
        <w:t>11.7. Принципал підтверджує, що ним повністю дотримано вимоги ст.ст. 17, 18 та 74 Бюджетного кодексу України.</w:t>
      </w:r>
    </w:p>
    <w:p w:rsidR="00E23DD1" w:rsidRDefault="00E23DD1" w:rsidP="00E23DD1">
      <w:pPr>
        <w:ind w:firstLine="567"/>
        <w:jc w:val="both"/>
      </w:pPr>
    </w:p>
    <w:p w:rsidR="00E23DD1" w:rsidRDefault="00E23DD1" w:rsidP="00E23DD1">
      <w:pPr>
        <w:ind w:firstLine="567"/>
        <w:jc w:val="center"/>
        <w:outlineLvl w:val="2"/>
        <w:rPr>
          <w:b/>
          <w:bCs/>
          <w:lang w:eastAsia="uk-UA"/>
        </w:rPr>
      </w:pPr>
      <w:r>
        <w:rPr>
          <w:b/>
          <w:bCs/>
          <w:lang w:eastAsia="uk-UA"/>
        </w:rPr>
        <w:t>12. Адреси та реквізити сторін</w:t>
      </w:r>
    </w:p>
    <w:p w:rsidR="00E23DD1" w:rsidRDefault="00E23DD1" w:rsidP="00E23DD1">
      <w:pPr>
        <w:ind w:firstLine="567"/>
        <w:jc w:val="center"/>
        <w:outlineLvl w:val="2"/>
        <w:rPr>
          <w:b/>
          <w:bCs/>
          <w:lang w:eastAsia="uk-UA"/>
        </w:rPr>
      </w:pPr>
    </w:p>
    <w:tbl>
      <w:tblPr>
        <w:tblW w:w="9196" w:type="dxa"/>
        <w:jc w:val="center"/>
        <w:tblCellSpacing w:w="22" w:type="dxa"/>
        <w:tblCellMar>
          <w:top w:w="60" w:type="dxa"/>
          <w:left w:w="60" w:type="dxa"/>
          <w:bottom w:w="60" w:type="dxa"/>
          <w:right w:w="60" w:type="dxa"/>
        </w:tblCellMar>
        <w:tblLook w:val="00A0" w:firstRow="1" w:lastRow="0" w:firstColumn="1" w:lastColumn="0" w:noHBand="0" w:noVBand="0"/>
      </w:tblPr>
      <w:tblGrid>
        <w:gridCol w:w="4565"/>
        <w:gridCol w:w="4631"/>
      </w:tblGrid>
      <w:tr w:rsidR="00E23DD1" w:rsidTr="00E23DD1">
        <w:trPr>
          <w:tblCellSpacing w:w="22" w:type="dxa"/>
          <w:jc w:val="center"/>
        </w:trPr>
        <w:tc>
          <w:tcPr>
            <w:tcW w:w="2446" w:type="pct"/>
          </w:tcPr>
          <w:p w:rsidR="00E23DD1" w:rsidRDefault="00E23DD1">
            <w:pPr>
              <w:ind w:hanging="41"/>
              <w:jc w:val="center"/>
              <w:rPr>
                <w:b/>
                <w:bCs/>
                <w:lang w:eastAsia="en-US"/>
              </w:rPr>
            </w:pPr>
            <w:r>
              <w:rPr>
                <w:b/>
                <w:bCs/>
              </w:rPr>
              <w:t>Бенефіціар</w:t>
            </w:r>
          </w:p>
          <w:p w:rsidR="00E23DD1" w:rsidRDefault="00E23DD1">
            <w:pPr>
              <w:ind w:hanging="41"/>
              <w:jc w:val="center"/>
              <w:rPr>
                <w:b/>
                <w:bCs/>
              </w:rPr>
            </w:pPr>
            <w:r>
              <w:rPr>
                <w:b/>
                <w:bCs/>
              </w:rPr>
              <w:t>Публічне акціонерне товариство</w:t>
            </w:r>
          </w:p>
          <w:p w:rsidR="00E23DD1" w:rsidRDefault="00E23DD1">
            <w:pPr>
              <w:shd w:val="clear" w:color="auto" w:fill="FFFFFF"/>
              <w:ind w:hanging="41"/>
              <w:jc w:val="center"/>
              <w:rPr>
                <w:b/>
                <w:bCs/>
              </w:rPr>
            </w:pPr>
            <w:r>
              <w:rPr>
                <w:b/>
                <w:bCs/>
              </w:rPr>
              <w:t>«Національна акціонерна компанія»</w:t>
            </w:r>
          </w:p>
          <w:p w:rsidR="00E23DD1" w:rsidRDefault="00E23DD1">
            <w:pPr>
              <w:ind w:hanging="41"/>
              <w:jc w:val="center"/>
              <w:rPr>
                <w:b/>
                <w:bCs/>
              </w:rPr>
            </w:pPr>
            <w:r>
              <w:rPr>
                <w:b/>
                <w:bCs/>
              </w:rPr>
              <w:t>"Нафтогаз України"</w:t>
            </w:r>
          </w:p>
          <w:p w:rsidR="00E23DD1" w:rsidRDefault="00E23DD1">
            <w:pPr>
              <w:ind w:hanging="41"/>
              <w:jc w:val="center"/>
              <w:rPr>
                <w:b/>
                <w:bCs/>
              </w:rPr>
            </w:pPr>
            <w:r>
              <w:rPr>
                <w:b/>
                <w:bCs/>
              </w:rPr>
              <w:t>01601, м. Київ, вул.. Б.Хмельницького, 6</w:t>
            </w:r>
          </w:p>
          <w:p w:rsidR="00E23DD1" w:rsidRDefault="00E23DD1">
            <w:pPr>
              <w:ind w:hanging="41"/>
              <w:jc w:val="center"/>
              <w:rPr>
                <w:b/>
                <w:bCs/>
              </w:rPr>
            </w:pPr>
            <w:r>
              <w:rPr>
                <w:b/>
                <w:bCs/>
              </w:rPr>
              <w:t>Код ЄДРПОУ 20077720</w:t>
            </w:r>
          </w:p>
          <w:p w:rsidR="00E23DD1" w:rsidRDefault="00E23DD1">
            <w:pPr>
              <w:ind w:hanging="41"/>
              <w:jc w:val="center"/>
              <w:rPr>
                <w:b/>
                <w:bCs/>
              </w:rPr>
            </w:pPr>
          </w:p>
          <w:p w:rsidR="00E23DD1" w:rsidRDefault="00E23DD1">
            <w:pPr>
              <w:jc w:val="both"/>
              <w:rPr>
                <w:lang w:eastAsia="uk-UA"/>
              </w:rPr>
            </w:pPr>
          </w:p>
        </w:tc>
        <w:tc>
          <w:tcPr>
            <w:tcW w:w="2482" w:type="pct"/>
          </w:tcPr>
          <w:p w:rsidR="00E23DD1" w:rsidRDefault="00E23DD1">
            <w:pPr>
              <w:jc w:val="center"/>
              <w:rPr>
                <w:b/>
                <w:bCs/>
                <w:lang w:eastAsia="uk-UA"/>
              </w:rPr>
            </w:pPr>
            <w:r>
              <w:rPr>
                <w:b/>
                <w:bCs/>
                <w:lang w:eastAsia="uk-UA"/>
              </w:rPr>
              <w:t>Гарант</w:t>
            </w:r>
          </w:p>
          <w:p w:rsidR="00E23DD1" w:rsidRDefault="00E23DD1">
            <w:pPr>
              <w:jc w:val="center"/>
              <w:rPr>
                <w:b/>
                <w:bCs/>
                <w:lang w:eastAsia="en-US"/>
              </w:rPr>
            </w:pPr>
            <w:r>
              <w:rPr>
                <w:b/>
                <w:bCs/>
              </w:rPr>
              <w:t>Чернівецька міська рада</w:t>
            </w:r>
          </w:p>
          <w:p w:rsidR="00E23DD1" w:rsidRDefault="00E23DD1">
            <w:pPr>
              <w:jc w:val="center"/>
              <w:rPr>
                <w:b/>
                <w:bCs/>
              </w:rPr>
            </w:pPr>
            <w:r>
              <w:rPr>
                <w:b/>
                <w:bCs/>
              </w:rPr>
              <w:t>58000, м. Чернівці, пл.. Центральна, 1</w:t>
            </w:r>
          </w:p>
          <w:p w:rsidR="00E23DD1" w:rsidRDefault="00E23DD1">
            <w:pPr>
              <w:jc w:val="center"/>
              <w:rPr>
                <w:b/>
                <w:bCs/>
              </w:rPr>
            </w:pPr>
            <w:r>
              <w:rPr>
                <w:b/>
                <w:bCs/>
              </w:rPr>
              <w:t>код ЄДРПОУ 36068147</w:t>
            </w:r>
            <w:r>
              <w:rPr>
                <w:b/>
                <w:bCs/>
              </w:rPr>
              <w:br/>
            </w:r>
          </w:p>
          <w:p w:rsidR="00E23DD1" w:rsidRDefault="00E23DD1">
            <w:pPr>
              <w:rPr>
                <w:lang w:eastAsia="uk-UA"/>
              </w:rPr>
            </w:pPr>
          </w:p>
        </w:tc>
      </w:tr>
    </w:tbl>
    <w:p w:rsidR="00E23DD1" w:rsidRDefault="00E23DD1" w:rsidP="00E23DD1">
      <w:pPr>
        <w:ind w:firstLine="567"/>
        <w:rPr>
          <w:b/>
          <w:bCs/>
          <w:lang w:eastAsia="en-US"/>
        </w:rPr>
      </w:pPr>
    </w:p>
    <w:p w:rsidR="00E23DD1" w:rsidRDefault="00E23DD1" w:rsidP="00E23DD1">
      <w:pPr>
        <w:ind w:firstLine="567"/>
        <w:rPr>
          <w:b/>
          <w:bCs/>
        </w:rPr>
      </w:pPr>
    </w:p>
    <w:p w:rsidR="00E23DD1" w:rsidRDefault="00E23DD1" w:rsidP="00E23DD1">
      <w:r>
        <w:rPr>
          <w:b/>
          <w:bCs/>
        </w:rPr>
        <w:t>_______________________/______________/    _______________________В.С. Продан/</w:t>
      </w:r>
      <w:r>
        <w:br w:type="textWrapping" w:clear="all"/>
      </w:r>
    </w:p>
    <w:p w:rsidR="00E23DD1" w:rsidRDefault="00E23DD1" w:rsidP="00E23DD1">
      <w:pPr>
        <w:jc w:val="center"/>
        <w:rPr>
          <w:b/>
          <w:bCs/>
          <w:lang w:eastAsia="uk-UA"/>
        </w:rPr>
      </w:pPr>
      <w:r>
        <w:rPr>
          <w:b/>
          <w:bCs/>
          <w:lang w:eastAsia="uk-UA"/>
        </w:rPr>
        <w:t>Принципал</w:t>
      </w:r>
    </w:p>
    <w:p w:rsidR="00E23DD1" w:rsidRDefault="00E23DD1" w:rsidP="00E23DD1">
      <w:pPr>
        <w:jc w:val="center"/>
        <w:rPr>
          <w:b/>
          <w:bCs/>
          <w:lang w:eastAsia="uk-UA"/>
        </w:rPr>
      </w:pPr>
      <w:r>
        <w:rPr>
          <w:b/>
          <w:bCs/>
          <w:lang w:eastAsia="uk-UA"/>
        </w:rPr>
        <w:t>МКП «Чернівцітеплокомуненерго»</w:t>
      </w:r>
    </w:p>
    <w:p w:rsidR="00E23DD1" w:rsidRDefault="00E23DD1" w:rsidP="00E23DD1">
      <w:pPr>
        <w:jc w:val="center"/>
        <w:rPr>
          <w:b/>
          <w:bCs/>
          <w:lang w:eastAsia="uk-UA"/>
        </w:rPr>
      </w:pPr>
      <w:r>
        <w:rPr>
          <w:b/>
          <w:bCs/>
          <w:lang w:eastAsia="uk-UA"/>
        </w:rPr>
        <w:t>58018, м. Чернівці, вул.. Максимовича, 19А</w:t>
      </w:r>
    </w:p>
    <w:p w:rsidR="00E23DD1" w:rsidRDefault="00E23DD1" w:rsidP="00E23DD1">
      <w:pPr>
        <w:jc w:val="center"/>
        <w:rPr>
          <w:b/>
          <w:bCs/>
          <w:lang w:eastAsia="uk-UA"/>
        </w:rPr>
      </w:pPr>
      <w:r>
        <w:rPr>
          <w:b/>
          <w:bCs/>
          <w:lang w:eastAsia="uk-UA"/>
        </w:rPr>
        <w:t>код ЄДРПОУ 34519280</w:t>
      </w:r>
    </w:p>
    <w:p w:rsidR="00E23DD1" w:rsidRDefault="00E23DD1" w:rsidP="00E23DD1">
      <w:pPr>
        <w:jc w:val="center"/>
        <w:rPr>
          <w:b/>
          <w:bCs/>
          <w:lang w:eastAsia="uk-UA"/>
        </w:rPr>
      </w:pPr>
    </w:p>
    <w:p w:rsidR="00E23DD1" w:rsidRDefault="00E23DD1" w:rsidP="00E23DD1">
      <w:pPr>
        <w:jc w:val="center"/>
        <w:rPr>
          <w:b/>
          <w:bCs/>
          <w:lang w:eastAsia="uk-UA"/>
        </w:rPr>
      </w:pPr>
      <w:r>
        <w:rPr>
          <w:b/>
          <w:bCs/>
          <w:lang w:eastAsia="uk-UA"/>
        </w:rPr>
        <w:t>______________________О.В.Меленчук</w:t>
      </w:r>
    </w:p>
    <w:p w:rsidR="00E23DD1" w:rsidRDefault="00E23DD1" w:rsidP="00E23DD1">
      <w:pPr>
        <w:jc w:val="center"/>
        <w:rPr>
          <w:b/>
          <w:bCs/>
          <w:lang w:eastAsia="uk-UA"/>
        </w:rPr>
      </w:pPr>
    </w:p>
    <w:p w:rsidR="00E23DD1" w:rsidRDefault="00E23DD1" w:rsidP="00E23DD1">
      <w:pPr>
        <w:jc w:val="center"/>
        <w:rPr>
          <w:b/>
          <w:bCs/>
          <w:sz w:val="28"/>
          <w:szCs w:val="28"/>
          <w:lang w:eastAsia="uk-UA"/>
        </w:rPr>
      </w:pPr>
    </w:p>
    <w:p w:rsidR="00E23DD1" w:rsidRDefault="00E23DD1" w:rsidP="00E23DD1">
      <w:pPr>
        <w:jc w:val="center"/>
        <w:rPr>
          <w:b/>
          <w:bCs/>
          <w:sz w:val="28"/>
          <w:szCs w:val="28"/>
          <w:lang w:eastAsia="uk-UA"/>
        </w:rPr>
      </w:pPr>
      <w:r>
        <w:rPr>
          <w:b/>
          <w:bCs/>
          <w:sz w:val="28"/>
          <w:szCs w:val="28"/>
          <w:lang w:eastAsia="uk-UA"/>
        </w:rPr>
        <w:t>Секретар Чернівецької міської ради                                  В.Продан</w:t>
      </w:r>
    </w:p>
    <w:p w:rsidR="002A23F4" w:rsidRPr="007E7CAC" w:rsidRDefault="002A23F4" w:rsidP="00087BC7">
      <w:pPr>
        <w:jc w:val="both"/>
      </w:pPr>
    </w:p>
    <w:sectPr w:rsidR="002A23F4" w:rsidRPr="007E7CAC" w:rsidSect="00ED0FBD">
      <w:headerReference w:type="even" r:id="rId9"/>
      <w:headerReference w:type="default" r:id="rId10"/>
      <w:pgSz w:w="11906" w:h="16838"/>
      <w:pgMar w:top="567"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4FB" w:rsidRDefault="003B54FB" w:rsidP="00E17CEC">
      <w:r>
        <w:separator/>
      </w:r>
    </w:p>
  </w:endnote>
  <w:endnote w:type="continuationSeparator" w:id="0">
    <w:p w:rsidR="003B54FB" w:rsidRDefault="003B54FB" w:rsidP="00E17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4FB" w:rsidRDefault="003B54FB" w:rsidP="00E17CEC">
      <w:r>
        <w:separator/>
      </w:r>
    </w:p>
  </w:footnote>
  <w:footnote w:type="continuationSeparator" w:id="0">
    <w:p w:rsidR="003B54FB" w:rsidRDefault="003B54FB" w:rsidP="00E17C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F4" w:rsidRDefault="002A23F4" w:rsidP="00302FA9">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A23F4" w:rsidRDefault="002A23F4">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3F4" w:rsidRDefault="002A23F4" w:rsidP="00302FA9">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0C5A5D">
      <w:rPr>
        <w:rStyle w:val="ae"/>
        <w:noProof/>
      </w:rPr>
      <w:t>2</w:t>
    </w:r>
    <w:r>
      <w:rPr>
        <w:rStyle w:val="ae"/>
      </w:rPr>
      <w:fldChar w:fldCharType="end"/>
    </w:r>
  </w:p>
  <w:p w:rsidR="002A23F4" w:rsidRDefault="002A23F4">
    <w:pPr>
      <w:pStyle w:val="aa"/>
    </w:pPr>
  </w:p>
  <w:p w:rsidR="002A23F4" w:rsidRDefault="002A23F4">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57716"/>
    <w:multiLevelType w:val="multilevel"/>
    <w:tmpl w:val="AF3C272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644"/>
        </w:tabs>
        <w:ind w:left="644"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080"/>
        </w:tabs>
        <w:ind w:left="1080" w:hanging="108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15:restartNumberingAfterBreak="0">
    <w:nsid w:val="3C3048AA"/>
    <w:multiLevelType w:val="hybridMultilevel"/>
    <w:tmpl w:val="8CB0B738"/>
    <w:lvl w:ilvl="0" w:tplc="EF82FE2C">
      <w:start w:val="2"/>
      <w:numFmt w:val="decimal"/>
      <w:lvlText w:val="%1."/>
      <w:lvlJc w:val="left"/>
      <w:pPr>
        <w:ind w:left="786" w:hanging="360"/>
      </w:pPr>
      <w:rPr>
        <w:rFonts w:cs="Times New Roman" w:hint="default"/>
      </w:rPr>
    </w:lvl>
    <w:lvl w:ilvl="1" w:tplc="04220019">
      <w:start w:val="1"/>
      <w:numFmt w:val="lowerLetter"/>
      <w:lvlText w:val="%2."/>
      <w:lvlJc w:val="left"/>
      <w:pPr>
        <w:ind w:left="1506" w:hanging="360"/>
      </w:pPr>
      <w:rPr>
        <w:rFonts w:cs="Times New Roman"/>
      </w:rPr>
    </w:lvl>
    <w:lvl w:ilvl="2" w:tplc="0422001B">
      <w:start w:val="1"/>
      <w:numFmt w:val="lowerRoman"/>
      <w:lvlText w:val="%3."/>
      <w:lvlJc w:val="right"/>
      <w:pPr>
        <w:ind w:left="2226" w:hanging="180"/>
      </w:pPr>
      <w:rPr>
        <w:rFonts w:cs="Times New Roman"/>
      </w:rPr>
    </w:lvl>
    <w:lvl w:ilvl="3" w:tplc="0422000F">
      <w:start w:val="1"/>
      <w:numFmt w:val="decimal"/>
      <w:lvlText w:val="%4."/>
      <w:lvlJc w:val="left"/>
      <w:pPr>
        <w:ind w:left="2946" w:hanging="360"/>
      </w:pPr>
      <w:rPr>
        <w:rFonts w:cs="Times New Roman"/>
      </w:rPr>
    </w:lvl>
    <w:lvl w:ilvl="4" w:tplc="04220019">
      <w:start w:val="1"/>
      <w:numFmt w:val="lowerLetter"/>
      <w:lvlText w:val="%5."/>
      <w:lvlJc w:val="left"/>
      <w:pPr>
        <w:ind w:left="3666" w:hanging="360"/>
      </w:pPr>
      <w:rPr>
        <w:rFonts w:cs="Times New Roman"/>
      </w:rPr>
    </w:lvl>
    <w:lvl w:ilvl="5" w:tplc="0422001B">
      <w:start w:val="1"/>
      <w:numFmt w:val="lowerRoman"/>
      <w:lvlText w:val="%6."/>
      <w:lvlJc w:val="right"/>
      <w:pPr>
        <w:ind w:left="4386" w:hanging="180"/>
      </w:pPr>
      <w:rPr>
        <w:rFonts w:cs="Times New Roman"/>
      </w:rPr>
    </w:lvl>
    <w:lvl w:ilvl="6" w:tplc="0422000F">
      <w:start w:val="1"/>
      <w:numFmt w:val="decimal"/>
      <w:lvlText w:val="%7."/>
      <w:lvlJc w:val="left"/>
      <w:pPr>
        <w:ind w:left="5106" w:hanging="360"/>
      </w:pPr>
      <w:rPr>
        <w:rFonts w:cs="Times New Roman"/>
      </w:rPr>
    </w:lvl>
    <w:lvl w:ilvl="7" w:tplc="04220019">
      <w:start w:val="1"/>
      <w:numFmt w:val="lowerLetter"/>
      <w:lvlText w:val="%8."/>
      <w:lvlJc w:val="left"/>
      <w:pPr>
        <w:ind w:left="5826" w:hanging="360"/>
      </w:pPr>
      <w:rPr>
        <w:rFonts w:cs="Times New Roman"/>
      </w:rPr>
    </w:lvl>
    <w:lvl w:ilvl="8" w:tplc="0422001B">
      <w:start w:val="1"/>
      <w:numFmt w:val="lowerRoman"/>
      <w:lvlText w:val="%9."/>
      <w:lvlJc w:val="right"/>
      <w:pPr>
        <w:ind w:left="6546" w:hanging="180"/>
      </w:pPr>
      <w:rPr>
        <w:rFonts w:cs="Times New Roman"/>
      </w:rPr>
    </w:lvl>
  </w:abstractNum>
  <w:abstractNum w:abstractNumId="2" w15:restartNumberingAfterBreak="0">
    <w:nsid w:val="3E9351B8"/>
    <w:multiLevelType w:val="hybridMultilevel"/>
    <w:tmpl w:val="832488B4"/>
    <w:lvl w:ilvl="0" w:tplc="D7E88010">
      <w:start w:val="1"/>
      <w:numFmt w:val="decimal"/>
      <w:lvlText w:val="%1."/>
      <w:lvlJc w:val="left"/>
      <w:pPr>
        <w:tabs>
          <w:tab w:val="num" w:pos="720"/>
        </w:tabs>
        <w:ind w:left="72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415F26BB"/>
    <w:multiLevelType w:val="multilevel"/>
    <w:tmpl w:val="15BC2F2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720"/>
        </w:tabs>
        <w:ind w:left="720" w:hanging="36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440"/>
        </w:tabs>
        <w:ind w:left="1440" w:hanging="108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1800"/>
        </w:tabs>
        <w:ind w:left="1800" w:hanging="1440"/>
      </w:pPr>
      <w:rPr>
        <w:rFonts w:cs="Times New Roman"/>
      </w:rPr>
    </w:lvl>
  </w:abstractNum>
  <w:abstractNum w:abstractNumId="4" w15:restartNumberingAfterBreak="0">
    <w:nsid w:val="5C97520B"/>
    <w:multiLevelType w:val="hybridMultilevel"/>
    <w:tmpl w:val="2438D0EE"/>
    <w:lvl w:ilvl="0" w:tplc="E2B8395C">
      <w:start w:val="1"/>
      <w:numFmt w:val="bullet"/>
      <w:lvlText w:val=""/>
      <w:lvlJc w:val="left"/>
      <w:pPr>
        <w:tabs>
          <w:tab w:val="num" w:pos="720"/>
        </w:tabs>
        <w:ind w:left="72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6272C8"/>
    <w:multiLevelType w:val="hybridMultilevel"/>
    <w:tmpl w:val="CCE864A4"/>
    <w:lvl w:ilvl="0" w:tplc="8F1E166E">
      <w:start w:val="3"/>
      <w:numFmt w:val="decimal"/>
      <w:lvlText w:val="%1."/>
      <w:lvlJc w:val="left"/>
      <w:pPr>
        <w:ind w:left="1211" w:hanging="360"/>
      </w:pPr>
      <w:rPr>
        <w:rFonts w:cs="Times New Roman" w:hint="default"/>
      </w:rPr>
    </w:lvl>
    <w:lvl w:ilvl="1" w:tplc="04220019">
      <w:start w:val="1"/>
      <w:numFmt w:val="lowerLetter"/>
      <w:lvlText w:val="%2."/>
      <w:lvlJc w:val="left"/>
      <w:pPr>
        <w:ind w:left="1931" w:hanging="360"/>
      </w:pPr>
      <w:rPr>
        <w:rFonts w:cs="Times New Roman"/>
      </w:rPr>
    </w:lvl>
    <w:lvl w:ilvl="2" w:tplc="0422001B">
      <w:start w:val="1"/>
      <w:numFmt w:val="lowerRoman"/>
      <w:lvlText w:val="%3."/>
      <w:lvlJc w:val="right"/>
      <w:pPr>
        <w:ind w:left="2651" w:hanging="180"/>
      </w:pPr>
      <w:rPr>
        <w:rFonts w:cs="Times New Roman"/>
      </w:rPr>
    </w:lvl>
    <w:lvl w:ilvl="3" w:tplc="0422000F">
      <w:start w:val="1"/>
      <w:numFmt w:val="decimal"/>
      <w:lvlText w:val="%4."/>
      <w:lvlJc w:val="left"/>
      <w:pPr>
        <w:ind w:left="3371" w:hanging="360"/>
      </w:pPr>
      <w:rPr>
        <w:rFonts w:cs="Times New Roman"/>
      </w:rPr>
    </w:lvl>
    <w:lvl w:ilvl="4" w:tplc="04220019">
      <w:start w:val="1"/>
      <w:numFmt w:val="lowerLetter"/>
      <w:lvlText w:val="%5."/>
      <w:lvlJc w:val="left"/>
      <w:pPr>
        <w:ind w:left="4091" w:hanging="360"/>
      </w:pPr>
      <w:rPr>
        <w:rFonts w:cs="Times New Roman"/>
      </w:rPr>
    </w:lvl>
    <w:lvl w:ilvl="5" w:tplc="0422001B">
      <w:start w:val="1"/>
      <w:numFmt w:val="lowerRoman"/>
      <w:lvlText w:val="%6."/>
      <w:lvlJc w:val="right"/>
      <w:pPr>
        <w:ind w:left="4811" w:hanging="180"/>
      </w:pPr>
      <w:rPr>
        <w:rFonts w:cs="Times New Roman"/>
      </w:rPr>
    </w:lvl>
    <w:lvl w:ilvl="6" w:tplc="0422000F">
      <w:start w:val="1"/>
      <w:numFmt w:val="decimal"/>
      <w:lvlText w:val="%7."/>
      <w:lvlJc w:val="left"/>
      <w:pPr>
        <w:ind w:left="5531" w:hanging="360"/>
      </w:pPr>
      <w:rPr>
        <w:rFonts w:cs="Times New Roman"/>
      </w:rPr>
    </w:lvl>
    <w:lvl w:ilvl="7" w:tplc="04220019">
      <w:start w:val="1"/>
      <w:numFmt w:val="lowerLetter"/>
      <w:lvlText w:val="%8."/>
      <w:lvlJc w:val="left"/>
      <w:pPr>
        <w:ind w:left="6251" w:hanging="360"/>
      </w:pPr>
      <w:rPr>
        <w:rFonts w:cs="Times New Roman"/>
      </w:rPr>
    </w:lvl>
    <w:lvl w:ilvl="8" w:tplc="0422001B">
      <w:start w:val="1"/>
      <w:numFmt w:val="lowerRoman"/>
      <w:lvlText w:val="%9."/>
      <w:lvlJc w:val="right"/>
      <w:pPr>
        <w:ind w:left="6971" w:hanging="180"/>
      </w:pPr>
      <w:rPr>
        <w:rFonts w:cs="Times New Roman"/>
      </w:rPr>
    </w:lvl>
  </w:abstractNum>
  <w:abstractNum w:abstractNumId="6" w15:restartNumberingAfterBreak="0">
    <w:nsid w:val="643807F0"/>
    <w:multiLevelType w:val="hybridMultilevel"/>
    <w:tmpl w:val="47644348"/>
    <w:lvl w:ilvl="0" w:tplc="ED4868BA">
      <w:start w:val="3"/>
      <w:numFmt w:val="decimal"/>
      <w:lvlText w:val="%1."/>
      <w:lvlJc w:val="left"/>
      <w:pPr>
        <w:ind w:left="855" w:hanging="360"/>
      </w:pPr>
      <w:rPr>
        <w:rFonts w:cs="Times New Roman" w:hint="default"/>
      </w:rPr>
    </w:lvl>
    <w:lvl w:ilvl="1" w:tplc="04220019">
      <w:start w:val="1"/>
      <w:numFmt w:val="lowerLetter"/>
      <w:lvlText w:val="%2."/>
      <w:lvlJc w:val="left"/>
      <w:pPr>
        <w:ind w:left="1575" w:hanging="360"/>
      </w:pPr>
      <w:rPr>
        <w:rFonts w:cs="Times New Roman"/>
      </w:rPr>
    </w:lvl>
    <w:lvl w:ilvl="2" w:tplc="0422001B">
      <w:start w:val="1"/>
      <w:numFmt w:val="lowerRoman"/>
      <w:lvlText w:val="%3."/>
      <w:lvlJc w:val="right"/>
      <w:pPr>
        <w:ind w:left="2295" w:hanging="180"/>
      </w:pPr>
      <w:rPr>
        <w:rFonts w:cs="Times New Roman"/>
      </w:rPr>
    </w:lvl>
    <w:lvl w:ilvl="3" w:tplc="0422000F">
      <w:start w:val="1"/>
      <w:numFmt w:val="decimal"/>
      <w:lvlText w:val="%4."/>
      <w:lvlJc w:val="left"/>
      <w:pPr>
        <w:ind w:left="3015" w:hanging="360"/>
      </w:pPr>
      <w:rPr>
        <w:rFonts w:cs="Times New Roman"/>
      </w:rPr>
    </w:lvl>
    <w:lvl w:ilvl="4" w:tplc="04220019">
      <w:start w:val="1"/>
      <w:numFmt w:val="lowerLetter"/>
      <w:lvlText w:val="%5."/>
      <w:lvlJc w:val="left"/>
      <w:pPr>
        <w:ind w:left="3735" w:hanging="360"/>
      </w:pPr>
      <w:rPr>
        <w:rFonts w:cs="Times New Roman"/>
      </w:rPr>
    </w:lvl>
    <w:lvl w:ilvl="5" w:tplc="0422001B">
      <w:start w:val="1"/>
      <w:numFmt w:val="lowerRoman"/>
      <w:lvlText w:val="%6."/>
      <w:lvlJc w:val="right"/>
      <w:pPr>
        <w:ind w:left="4455" w:hanging="180"/>
      </w:pPr>
      <w:rPr>
        <w:rFonts w:cs="Times New Roman"/>
      </w:rPr>
    </w:lvl>
    <w:lvl w:ilvl="6" w:tplc="0422000F">
      <w:start w:val="1"/>
      <w:numFmt w:val="decimal"/>
      <w:lvlText w:val="%7."/>
      <w:lvlJc w:val="left"/>
      <w:pPr>
        <w:ind w:left="5175" w:hanging="360"/>
      </w:pPr>
      <w:rPr>
        <w:rFonts w:cs="Times New Roman"/>
      </w:rPr>
    </w:lvl>
    <w:lvl w:ilvl="7" w:tplc="04220019">
      <w:start w:val="1"/>
      <w:numFmt w:val="lowerLetter"/>
      <w:lvlText w:val="%8."/>
      <w:lvlJc w:val="left"/>
      <w:pPr>
        <w:ind w:left="5895" w:hanging="360"/>
      </w:pPr>
      <w:rPr>
        <w:rFonts w:cs="Times New Roman"/>
      </w:rPr>
    </w:lvl>
    <w:lvl w:ilvl="8" w:tplc="0422001B">
      <w:start w:val="1"/>
      <w:numFmt w:val="lowerRoman"/>
      <w:lvlText w:val="%9."/>
      <w:lvlJc w:val="right"/>
      <w:pPr>
        <w:ind w:left="6615"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5"/>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D4F"/>
    <w:rsid w:val="000038E5"/>
    <w:rsid w:val="00011223"/>
    <w:rsid w:val="000179B2"/>
    <w:rsid w:val="000233E4"/>
    <w:rsid w:val="00037D4F"/>
    <w:rsid w:val="0006768F"/>
    <w:rsid w:val="0007118C"/>
    <w:rsid w:val="00087BC7"/>
    <w:rsid w:val="00087BD8"/>
    <w:rsid w:val="000A44A5"/>
    <w:rsid w:val="000C5A5D"/>
    <w:rsid w:val="000F51F4"/>
    <w:rsid w:val="00110D18"/>
    <w:rsid w:val="001123F8"/>
    <w:rsid w:val="0011798E"/>
    <w:rsid w:val="001418D0"/>
    <w:rsid w:val="00156436"/>
    <w:rsid w:val="00180F9E"/>
    <w:rsid w:val="00182DA7"/>
    <w:rsid w:val="0019078C"/>
    <w:rsid w:val="001929EE"/>
    <w:rsid w:val="001D2BFF"/>
    <w:rsid w:val="00210D3C"/>
    <w:rsid w:val="00225F35"/>
    <w:rsid w:val="00227498"/>
    <w:rsid w:val="002A23F4"/>
    <w:rsid w:val="002A4A13"/>
    <w:rsid w:val="002B1A7D"/>
    <w:rsid w:val="002B7DAA"/>
    <w:rsid w:val="002D07AD"/>
    <w:rsid w:val="002D1E43"/>
    <w:rsid w:val="003008C5"/>
    <w:rsid w:val="00302FA9"/>
    <w:rsid w:val="00306451"/>
    <w:rsid w:val="0032324B"/>
    <w:rsid w:val="003718A4"/>
    <w:rsid w:val="00390939"/>
    <w:rsid w:val="00394D1A"/>
    <w:rsid w:val="003A78F2"/>
    <w:rsid w:val="003B54FB"/>
    <w:rsid w:val="003C36F3"/>
    <w:rsid w:val="003D6DB7"/>
    <w:rsid w:val="003E541C"/>
    <w:rsid w:val="003E7A89"/>
    <w:rsid w:val="003F3D5B"/>
    <w:rsid w:val="00401D50"/>
    <w:rsid w:val="004162CB"/>
    <w:rsid w:val="00424C66"/>
    <w:rsid w:val="00443004"/>
    <w:rsid w:val="0044768D"/>
    <w:rsid w:val="0046033E"/>
    <w:rsid w:val="00466AAE"/>
    <w:rsid w:val="00476C75"/>
    <w:rsid w:val="00496029"/>
    <w:rsid w:val="004D3FAE"/>
    <w:rsid w:val="004E7E5D"/>
    <w:rsid w:val="00525A1F"/>
    <w:rsid w:val="0057004A"/>
    <w:rsid w:val="005811AC"/>
    <w:rsid w:val="00591BEE"/>
    <w:rsid w:val="005A77BF"/>
    <w:rsid w:val="005B04AC"/>
    <w:rsid w:val="005F0DFC"/>
    <w:rsid w:val="006065D7"/>
    <w:rsid w:val="00615BEF"/>
    <w:rsid w:val="006376A1"/>
    <w:rsid w:val="006876D2"/>
    <w:rsid w:val="006B1CCC"/>
    <w:rsid w:val="006B2B53"/>
    <w:rsid w:val="006E669B"/>
    <w:rsid w:val="007304BF"/>
    <w:rsid w:val="00730EDB"/>
    <w:rsid w:val="00737054"/>
    <w:rsid w:val="00743C06"/>
    <w:rsid w:val="00753280"/>
    <w:rsid w:val="00764E5E"/>
    <w:rsid w:val="00773E85"/>
    <w:rsid w:val="00783B1C"/>
    <w:rsid w:val="007936E6"/>
    <w:rsid w:val="00793CA8"/>
    <w:rsid w:val="007D6991"/>
    <w:rsid w:val="007E7CAC"/>
    <w:rsid w:val="007F3464"/>
    <w:rsid w:val="00802A44"/>
    <w:rsid w:val="00806526"/>
    <w:rsid w:val="0082403E"/>
    <w:rsid w:val="008254A6"/>
    <w:rsid w:val="008275CC"/>
    <w:rsid w:val="008445D5"/>
    <w:rsid w:val="00866D17"/>
    <w:rsid w:val="00866FE3"/>
    <w:rsid w:val="008A656E"/>
    <w:rsid w:val="008C3786"/>
    <w:rsid w:val="008C37F6"/>
    <w:rsid w:val="008E683A"/>
    <w:rsid w:val="008F2B82"/>
    <w:rsid w:val="008F33F4"/>
    <w:rsid w:val="00926CAF"/>
    <w:rsid w:val="00937DE1"/>
    <w:rsid w:val="00980D62"/>
    <w:rsid w:val="009857B8"/>
    <w:rsid w:val="009F0DC5"/>
    <w:rsid w:val="00A13FAD"/>
    <w:rsid w:val="00A2521C"/>
    <w:rsid w:val="00A31B96"/>
    <w:rsid w:val="00A46704"/>
    <w:rsid w:val="00AC36DF"/>
    <w:rsid w:val="00AC6DC5"/>
    <w:rsid w:val="00AD3DB0"/>
    <w:rsid w:val="00AD490D"/>
    <w:rsid w:val="00B1015E"/>
    <w:rsid w:val="00B44C07"/>
    <w:rsid w:val="00B55F4A"/>
    <w:rsid w:val="00B672FC"/>
    <w:rsid w:val="00B838C9"/>
    <w:rsid w:val="00BA065F"/>
    <w:rsid w:val="00BB366F"/>
    <w:rsid w:val="00BC49AE"/>
    <w:rsid w:val="00BC6899"/>
    <w:rsid w:val="00BD4FFA"/>
    <w:rsid w:val="00BF0F6B"/>
    <w:rsid w:val="00C01202"/>
    <w:rsid w:val="00C032EE"/>
    <w:rsid w:val="00C44F84"/>
    <w:rsid w:val="00C52087"/>
    <w:rsid w:val="00C71D38"/>
    <w:rsid w:val="00C87C84"/>
    <w:rsid w:val="00C95763"/>
    <w:rsid w:val="00CB3585"/>
    <w:rsid w:val="00CE11FF"/>
    <w:rsid w:val="00CF4FF1"/>
    <w:rsid w:val="00D151D9"/>
    <w:rsid w:val="00D21A08"/>
    <w:rsid w:val="00D42829"/>
    <w:rsid w:val="00D61F15"/>
    <w:rsid w:val="00D95A5A"/>
    <w:rsid w:val="00DC06F8"/>
    <w:rsid w:val="00DD2AB8"/>
    <w:rsid w:val="00DD48BB"/>
    <w:rsid w:val="00DF0A2E"/>
    <w:rsid w:val="00E02E2B"/>
    <w:rsid w:val="00E17CEC"/>
    <w:rsid w:val="00E21793"/>
    <w:rsid w:val="00E224D1"/>
    <w:rsid w:val="00E23DD1"/>
    <w:rsid w:val="00E52492"/>
    <w:rsid w:val="00E625F3"/>
    <w:rsid w:val="00E72ED6"/>
    <w:rsid w:val="00E732AC"/>
    <w:rsid w:val="00EB5B39"/>
    <w:rsid w:val="00ED0FBD"/>
    <w:rsid w:val="00EF055C"/>
    <w:rsid w:val="00F15536"/>
    <w:rsid w:val="00F41B40"/>
    <w:rsid w:val="00F50188"/>
    <w:rsid w:val="00F70F60"/>
    <w:rsid w:val="00F734CE"/>
    <w:rsid w:val="00F73759"/>
    <w:rsid w:val="00F75F9F"/>
    <w:rsid w:val="00F77717"/>
    <w:rsid w:val="00F80EFE"/>
    <w:rsid w:val="00F926D0"/>
    <w:rsid w:val="00FA3BD3"/>
    <w:rsid w:val="00FA4A43"/>
    <w:rsid w:val="00FE66A5"/>
    <w:rsid w:val="00FF3190"/>
    <w:rsid w:val="00FF4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19ACB9E-9051-4402-BE72-A1FEFD96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7D4F"/>
    <w:rPr>
      <w:rFonts w:ascii="Times New Roman" w:eastAsia="Times New Roman" w:hAnsi="Times New Roman"/>
      <w:sz w:val="24"/>
      <w:szCs w:val="24"/>
      <w:lang w:val="uk-UA"/>
    </w:rPr>
  </w:style>
  <w:style w:type="paragraph" w:styleId="2">
    <w:name w:val="heading 2"/>
    <w:basedOn w:val="a"/>
    <w:next w:val="a"/>
    <w:link w:val="20"/>
    <w:uiPriority w:val="99"/>
    <w:qFormat/>
    <w:rsid w:val="00037D4F"/>
    <w:pPr>
      <w:keepNext/>
      <w:widowControl w:val="0"/>
      <w:overflowPunct w:val="0"/>
      <w:autoSpaceDE w:val="0"/>
      <w:autoSpaceDN w:val="0"/>
      <w:adjustRightInd w:val="0"/>
      <w:jc w:val="center"/>
      <w:outlineLvl w:val="1"/>
    </w:pPr>
    <w:rPr>
      <w:rFonts w:eastAsia="Calibri"/>
      <w:b/>
      <w:bCs/>
      <w:sz w:val="20"/>
      <w:szCs w:val="20"/>
    </w:rPr>
  </w:style>
  <w:style w:type="paragraph" w:styleId="3">
    <w:name w:val="heading 3"/>
    <w:basedOn w:val="a"/>
    <w:next w:val="a"/>
    <w:link w:val="30"/>
    <w:uiPriority w:val="99"/>
    <w:qFormat/>
    <w:rsid w:val="00037D4F"/>
    <w:pPr>
      <w:keepNext/>
      <w:autoSpaceDE w:val="0"/>
      <w:autoSpaceDN w:val="0"/>
      <w:adjustRightInd w:val="0"/>
      <w:ind w:firstLine="4620"/>
      <w:outlineLvl w:val="2"/>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037D4F"/>
    <w:rPr>
      <w:rFonts w:ascii="Times New Roman" w:hAnsi="Times New Roman" w:cs="Times New Roman"/>
      <w:b/>
      <w:bCs/>
      <w:sz w:val="20"/>
      <w:szCs w:val="20"/>
      <w:lang w:eastAsia="ru-RU"/>
    </w:rPr>
  </w:style>
  <w:style w:type="character" w:customStyle="1" w:styleId="30">
    <w:name w:val="Заголовок 3 Знак"/>
    <w:link w:val="3"/>
    <w:uiPriority w:val="99"/>
    <w:semiHidden/>
    <w:locked/>
    <w:rsid w:val="00037D4F"/>
    <w:rPr>
      <w:rFonts w:ascii="Times New Roman" w:hAnsi="Times New Roman" w:cs="Times New Roman"/>
      <w:b/>
      <w:bCs/>
      <w:sz w:val="24"/>
      <w:szCs w:val="24"/>
      <w:lang w:eastAsia="ru-RU"/>
    </w:rPr>
  </w:style>
  <w:style w:type="paragraph" w:styleId="a3">
    <w:name w:val="Body Text"/>
    <w:basedOn w:val="a"/>
    <w:link w:val="1"/>
    <w:uiPriority w:val="99"/>
    <w:rsid w:val="00037D4F"/>
    <w:pPr>
      <w:spacing w:after="120"/>
    </w:pPr>
    <w:rPr>
      <w:rFonts w:eastAsia="Calibri"/>
      <w:lang w:eastAsia="uk-UA"/>
    </w:rPr>
  </w:style>
  <w:style w:type="character" w:customStyle="1" w:styleId="1">
    <w:name w:val="Основной текст Знак1"/>
    <w:link w:val="a3"/>
    <w:uiPriority w:val="99"/>
    <w:semiHidden/>
    <w:locked/>
    <w:rsid w:val="00037D4F"/>
    <w:rPr>
      <w:rFonts w:ascii="Times New Roman" w:hAnsi="Times New Roman" w:cs="Times New Roman"/>
      <w:sz w:val="24"/>
      <w:szCs w:val="24"/>
    </w:rPr>
  </w:style>
  <w:style w:type="character" w:customStyle="1" w:styleId="a4">
    <w:name w:val="Основной текст Знак"/>
    <w:uiPriority w:val="99"/>
    <w:rsid w:val="00037D4F"/>
    <w:rPr>
      <w:rFonts w:ascii="Times New Roman" w:hAnsi="Times New Roman"/>
      <w:sz w:val="24"/>
      <w:lang w:eastAsia="ru-RU"/>
    </w:rPr>
  </w:style>
  <w:style w:type="paragraph" w:styleId="a5">
    <w:name w:val="Body Text Indent"/>
    <w:basedOn w:val="a"/>
    <w:link w:val="a6"/>
    <w:uiPriority w:val="99"/>
    <w:semiHidden/>
    <w:rsid w:val="00037D4F"/>
    <w:pPr>
      <w:ind w:firstLine="708"/>
      <w:jc w:val="both"/>
    </w:pPr>
    <w:rPr>
      <w:rFonts w:eastAsia="Calibri"/>
    </w:rPr>
  </w:style>
  <w:style w:type="character" w:customStyle="1" w:styleId="a6">
    <w:name w:val="Основной текст с отступом Знак"/>
    <w:link w:val="a5"/>
    <w:uiPriority w:val="99"/>
    <w:semiHidden/>
    <w:locked/>
    <w:rsid w:val="00037D4F"/>
    <w:rPr>
      <w:rFonts w:ascii="Times New Roman" w:hAnsi="Times New Roman" w:cs="Times New Roman"/>
      <w:sz w:val="24"/>
      <w:szCs w:val="24"/>
      <w:lang w:eastAsia="ru-RU"/>
    </w:rPr>
  </w:style>
  <w:style w:type="paragraph" w:styleId="a7">
    <w:name w:val="List Paragraph"/>
    <w:basedOn w:val="a"/>
    <w:uiPriority w:val="99"/>
    <w:qFormat/>
    <w:rsid w:val="00037D4F"/>
    <w:pPr>
      <w:ind w:left="708"/>
    </w:pPr>
  </w:style>
  <w:style w:type="paragraph" w:styleId="a8">
    <w:name w:val="Balloon Text"/>
    <w:basedOn w:val="a"/>
    <w:link w:val="a9"/>
    <w:uiPriority w:val="99"/>
    <w:semiHidden/>
    <w:rsid w:val="00037D4F"/>
    <w:rPr>
      <w:rFonts w:ascii="Tahoma" w:eastAsia="Calibri" w:hAnsi="Tahoma" w:cs="Tahoma"/>
      <w:sz w:val="16"/>
      <w:szCs w:val="16"/>
    </w:rPr>
  </w:style>
  <w:style w:type="character" w:customStyle="1" w:styleId="a9">
    <w:name w:val="Текст выноски Знак"/>
    <w:link w:val="a8"/>
    <w:uiPriority w:val="99"/>
    <w:semiHidden/>
    <w:locked/>
    <w:rsid w:val="00037D4F"/>
    <w:rPr>
      <w:rFonts w:ascii="Tahoma" w:hAnsi="Tahoma" w:cs="Tahoma"/>
      <w:sz w:val="16"/>
      <w:szCs w:val="16"/>
      <w:lang w:eastAsia="ru-RU"/>
    </w:rPr>
  </w:style>
  <w:style w:type="paragraph" w:styleId="21">
    <w:name w:val="Body Text 2"/>
    <w:basedOn w:val="a"/>
    <w:link w:val="22"/>
    <w:uiPriority w:val="99"/>
    <w:semiHidden/>
    <w:rsid w:val="00037D4F"/>
    <w:pPr>
      <w:spacing w:after="120" w:line="480" w:lineRule="auto"/>
    </w:pPr>
    <w:rPr>
      <w:rFonts w:eastAsia="Calibri"/>
    </w:rPr>
  </w:style>
  <w:style w:type="character" w:customStyle="1" w:styleId="22">
    <w:name w:val="Основной текст 2 Знак"/>
    <w:link w:val="21"/>
    <w:uiPriority w:val="99"/>
    <w:semiHidden/>
    <w:locked/>
    <w:rsid w:val="00037D4F"/>
    <w:rPr>
      <w:rFonts w:ascii="Times New Roman" w:hAnsi="Times New Roman" w:cs="Times New Roman"/>
      <w:sz w:val="24"/>
      <w:szCs w:val="24"/>
      <w:lang w:eastAsia="ru-RU"/>
    </w:rPr>
  </w:style>
  <w:style w:type="paragraph" w:styleId="aa">
    <w:name w:val="header"/>
    <w:basedOn w:val="a"/>
    <w:link w:val="ab"/>
    <w:uiPriority w:val="99"/>
    <w:rsid w:val="00E17CEC"/>
    <w:pPr>
      <w:tabs>
        <w:tab w:val="center" w:pos="4677"/>
        <w:tab w:val="right" w:pos="9355"/>
      </w:tabs>
    </w:pPr>
  </w:style>
  <w:style w:type="character" w:customStyle="1" w:styleId="ab">
    <w:name w:val="Верхний колонтитул Знак"/>
    <w:link w:val="aa"/>
    <w:uiPriority w:val="99"/>
    <w:locked/>
    <w:rsid w:val="00E17CEC"/>
    <w:rPr>
      <w:rFonts w:ascii="Times New Roman" w:hAnsi="Times New Roman" w:cs="Times New Roman"/>
      <w:sz w:val="24"/>
      <w:szCs w:val="24"/>
      <w:lang w:eastAsia="ru-RU"/>
    </w:rPr>
  </w:style>
  <w:style w:type="paragraph" w:styleId="ac">
    <w:name w:val="footer"/>
    <w:basedOn w:val="a"/>
    <w:link w:val="ad"/>
    <w:uiPriority w:val="99"/>
    <w:rsid w:val="00E17CEC"/>
    <w:pPr>
      <w:tabs>
        <w:tab w:val="center" w:pos="4677"/>
        <w:tab w:val="right" w:pos="9355"/>
      </w:tabs>
    </w:pPr>
  </w:style>
  <w:style w:type="character" w:customStyle="1" w:styleId="ad">
    <w:name w:val="Нижний колонтитул Знак"/>
    <w:link w:val="ac"/>
    <w:uiPriority w:val="99"/>
    <w:locked/>
    <w:rsid w:val="00E17CEC"/>
    <w:rPr>
      <w:rFonts w:ascii="Times New Roman" w:hAnsi="Times New Roman" w:cs="Times New Roman"/>
      <w:sz w:val="24"/>
      <w:szCs w:val="24"/>
      <w:lang w:eastAsia="ru-RU"/>
    </w:rPr>
  </w:style>
  <w:style w:type="character" w:customStyle="1" w:styleId="rvts23">
    <w:name w:val="rvts23"/>
    <w:uiPriority w:val="99"/>
    <w:rsid w:val="002D07AD"/>
    <w:rPr>
      <w:rFonts w:cs="Times New Roman"/>
    </w:rPr>
  </w:style>
  <w:style w:type="character" w:customStyle="1" w:styleId="10">
    <w:name w:val="Знак Знак1"/>
    <w:uiPriority w:val="99"/>
    <w:rsid w:val="00E72ED6"/>
    <w:rPr>
      <w:sz w:val="24"/>
      <w:lang w:val="ru-RU" w:eastAsia="ru-RU"/>
    </w:rPr>
  </w:style>
  <w:style w:type="character" w:customStyle="1" w:styleId="11">
    <w:name w:val="Знак Знак11"/>
    <w:uiPriority w:val="99"/>
    <w:rsid w:val="00087BC7"/>
    <w:rPr>
      <w:sz w:val="24"/>
      <w:lang w:val="ru-RU" w:eastAsia="ru-RU"/>
    </w:rPr>
  </w:style>
  <w:style w:type="character" w:styleId="ae">
    <w:name w:val="page number"/>
    <w:uiPriority w:val="99"/>
    <w:rsid w:val="00ED0FBD"/>
    <w:rPr>
      <w:rFonts w:cs="Times New Roman"/>
    </w:rPr>
  </w:style>
  <w:style w:type="paragraph" w:styleId="af">
    <w:name w:val="Normal (Web)"/>
    <w:basedOn w:val="a"/>
    <w:uiPriority w:val="99"/>
    <w:semiHidden/>
    <w:unhideWhenUsed/>
    <w:rsid w:val="00E23DD1"/>
    <w:pPr>
      <w:spacing w:before="100" w:beforeAutospacing="1" w:after="100" w:afterAutospacing="1"/>
    </w:pPr>
    <w:rPr>
      <w:lang w:val="ru-RU"/>
    </w:rPr>
  </w:style>
  <w:style w:type="paragraph" w:styleId="af0">
    <w:name w:val="Title"/>
    <w:basedOn w:val="a"/>
    <w:link w:val="af1"/>
    <w:uiPriority w:val="99"/>
    <w:qFormat/>
    <w:locked/>
    <w:rsid w:val="00E23DD1"/>
    <w:pPr>
      <w:jc w:val="center"/>
    </w:pPr>
    <w:rPr>
      <w:b/>
      <w:bCs/>
      <w:sz w:val="28"/>
      <w:szCs w:val="28"/>
      <w:lang w:val="ru-RU"/>
    </w:rPr>
  </w:style>
  <w:style w:type="character" w:customStyle="1" w:styleId="af1">
    <w:name w:val="Заголовок Знак"/>
    <w:link w:val="af0"/>
    <w:uiPriority w:val="99"/>
    <w:rsid w:val="00E23DD1"/>
    <w:rPr>
      <w:rFonts w:ascii="Times New Roman" w:eastAsia="Times New Roman" w:hAnsi="Times New Roman"/>
      <w:b/>
      <w:bCs/>
      <w:sz w:val="28"/>
      <w:szCs w:val="28"/>
    </w:rPr>
  </w:style>
  <w:style w:type="character" w:customStyle="1" w:styleId="FontStyle16">
    <w:name w:val="Font Style16"/>
    <w:uiPriority w:val="99"/>
    <w:rsid w:val="00E23DD1"/>
    <w:rPr>
      <w:rFonts w:ascii="Times New Roman" w:hAnsi="Times New Roman" w:cs="Times New Roman" w:hint="default"/>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54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BCE03-667C-47E1-BAAB-8458E3A88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2486</Words>
  <Characters>14174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NewUser</dc:creator>
  <cp:keywords/>
  <dc:description/>
  <cp:lastModifiedBy>Kompvid2</cp:lastModifiedBy>
  <cp:revision>2</cp:revision>
  <cp:lastPrinted>2018-12-13T12:55:00Z</cp:lastPrinted>
  <dcterms:created xsi:type="dcterms:W3CDTF">2018-12-13T13:50:00Z</dcterms:created>
  <dcterms:modified xsi:type="dcterms:W3CDTF">2018-12-13T13:50:00Z</dcterms:modified>
</cp:coreProperties>
</file>